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D8F35" w14:textId="77777777" w:rsidR="00A439E7" w:rsidRPr="00A439E7" w:rsidRDefault="00A439E7" w:rsidP="00A439E7">
      <w:pPr>
        <w:autoSpaceDE w:val="0"/>
        <w:autoSpaceDN w:val="0"/>
        <w:adjustRightInd w:val="0"/>
        <w:jc w:val="right"/>
        <w:rPr>
          <w:rFonts w:ascii="Times New Roman" w:hAnsi="Times New Roman"/>
          <w:bCs/>
          <w:i/>
          <w:sz w:val="20"/>
          <w:szCs w:val="20"/>
        </w:rPr>
      </w:pPr>
      <w:proofErr w:type="spellStart"/>
      <w:r w:rsidRPr="00A439E7">
        <w:rPr>
          <w:rFonts w:ascii="Times New Roman" w:hAnsi="Times New Roman"/>
          <w:bCs/>
          <w:i/>
          <w:sz w:val="20"/>
          <w:szCs w:val="20"/>
        </w:rPr>
        <w:t>Príloha</w:t>
      </w:r>
      <w:proofErr w:type="spellEnd"/>
      <w:r w:rsidRPr="00A439E7">
        <w:rPr>
          <w:rFonts w:ascii="Times New Roman" w:hAnsi="Times New Roman"/>
          <w:bCs/>
          <w:i/>
          <w:sz w:val="20"/>
          <w:szCs w:val="20"/>
        </w:rPr>
        <w:t xml:space="preserve"> č. 28</w:t>
      </w:r>
    </w:p>
    <w:p w14:paraId="2745DEF9" w14:textId="77777777" w:rsidR="00CB4163" w:rsidRPr="00CB4163" w:rsidRDefault="00CB4163" w:rsidP="00CB4163">
      <w:pPr>
        <w:widowControl w:val="0"/>
        <w:autoSpaceDE w:val="0"/>
        <w:autoSpaceDN w:val="0"/>
        <w:jc w:val="center"/>
        <w:rPr>
          <w:ins w:id="0" w:author="Tomáš Kamenský" w:date="2021-06-14T10:35:00Z"/>
          <w:rFonts w:ascii="Times New Roman" w:hAnsi="Times New Roman"/>
          <w:b/>
          <w:caps/>
          <w:sz w:val="24"/>
          <w:lang w:val="sk-SK"/>
        </w:rPr>
      </w:pPr>
      <w:ins w:id="1" w:author="Tomáš Kamenský" w:date="2021-06-14T10:35:00Z">
        <w:r w:rsidRPr="00CB4163">
          <w:rPr>
            <w:rFonts w:ascii="Times New Roman" w:hAnsi="Times New Roman"/>
            <w:b/>
            <w:caps/>
            <w:sz w:val="24"/>
            <w:lang w:val="sk-SK"/>
          </w:rPr>
          <w:t xml:space="preserve">Čestné vyhlásenie </w:t>
        </w:r>
      </w:ins>
    </w:p>
    <w:p w14:paraId="3E87B566" w14:textId="77777777" w:rsidR="00CB4163" w:rsidRPr="00CB4163" w:rsidRDefault="00CB4163" w:rsidP="00CB4163">
      <w:pPr>
        <w:widowControl w:val="0"/>
        <w:autoSpaceDE w:val="0"/>
        <w:autoSpaceDN w:val="0"/>
        <w:jc w:val="center"/>
        <w:rPr>
          <w:ins w:id="2" w:author="Tomáš Kamenský" w:date="2021-06-14T10:35:00Z"/>
          <w:rFonts w:ascii="Times New Roman" w:hAnsi="Times New Roman"/>
          <w:b/>
          <w:sz w:val="24"/>
          <w:lang w:val="sk-SK"/>
        </w:rPr>
      </w:pPr>
      <w:ins w:id="3" w:author="Tomáš Kamenský" w:date="2021-06-14T10:35:00Z">
        <w:r w:rsidRPr="00CB4163">
          <w:rPr>
            <w:rFonts w:ascii="Times New Roman" w:hAnsi="Times New Roman"/>
            <w:b/>
            <w:sz w:val="24"/>
            <w:lang w:val="sk-SK"/>
          </w:rPr>
          <w:t>o neprítomnosti konfliktu záujmov</w:t>
        </w:r>
        <w:r w:rsidRPr="00CB4163">
          <w:rPr>
            <w:rFonts w:ascii="Times New Roman" w:hAnsi="Times New Roman"/>
            <w:sz w:val="24"/>
            <w:lang w:val="sk-SK"/>
          </w:rPr>
          <w:t xml:space="preserve"> </w:t>
        </w:r>
        <w:r w:rsidRPr="00CB4163">
          <w:rPr>
            <w:rFonts w:ascii="Times New Roman" w:hAnsi="Times New Roman"/>
            <w:b/>
            <w:sz w:val="24"/>
            <w:lang w:val="sk-SK"/>
          </w:rPr>
          <w:t xml:space="preserve">v rámci zákazky predkladanej na </w:t>
        </w:r>
      </w:ins>
    </w:p>
    <w:p w14:paraId="7746D3B5" w14:textId="77777777" w:rsidR="00CB4163" w:rsidRPr="00CB4163" w:rsidRDefault="00CB4163" w:rsidP="00CB4163">
      <w:pPr>
        <w:widowControl w:val="0"/>
        <w:autoSpaceDE w:val="0"/>
        <w:autoSpaceDN w:val="0"/>
        <w:jc w:val="center"/>
        <w:rPr>
          <w:ins w:id="4" w:author="Tomáš Kamenský" w:date="2021-06-14T10:35:00Z"/>
          <w:rFonts w:ascii="Times New Roman" w:hAnsi="Times New Roman"/>
          <w:b/>
          <w:sz w:val="24"/>
          <w:lang w:val="sk-SK"/>
        </w:rPr>
      </w:pPr>
      <w:ins w:id="5" w:author="Tomáš Kamenský" w:date="2021-06-14T10:35:00Z">
        <w:r w:rsidRPr="00CB4163">
          <w:rPr>
            <w:rFonts w:ascii="Times New Roman" w:hAnsi="Times New Roman"/>
            <w:b/>
            <w:sz w:val="24"/>
            <w:lang w:val="sk-SK"/>
          </w:rPr>
          <w:t>kontrolu poskytovateľovi nenávratného finančného príspevku</w:t>
        </w:r>
      </w:ins>
    </w:p>
    <w:p w14:paraId="7334B5CB" w14:textId="77777777" w:rsidR="00CB4163" w:rsidRPr="00CB4163" w:rsidRDefault="00CB4163" w:rsidP="00CB4163">
      <w:pPr>
        <w:widowControl w:val="0"/>
        <w:autoSpaceDE w:val="0"/>
        <w:autoSpaceDN w:val="0"/>
        <w:adjustRightInd w:val="0"/>
        <w:jc w:val="both"/>
        <w:rPr>
          <w:ins w:id="6" w:author="Tomáš Kamenský" w:date="2021-06-14T10:35:00Z"/>
          <w:rFonts w:ascii="Times New Roman" w:hAnsi="Times New Roman"/>
          <w:bCs/>
          <w:sz w:val="24"/>
          <w:lang w:val="sk-SK"/>
        </w:rPr>
      </w:pPr>
    </w:p>
    <w:p w14:paraId="482F3471" w14:textId="77777777" w:rsidR="00CB4163" w:rsidRPr="00CB4163" w:rsidRDefault="00CB4163" w:rsidP="00CB4163">
      <w:pPr>
        <w:widowControl w:val="0"/>
        <w:autoSpaceDE w:val="0"/>
        <w:autoSpaceDN w:val="0"/>
        <w:adjustRightInd w:val="0"/>
        <w:jc w:val="both"/>
        <w:rPr>
          <w:ins w:id="7" w:author="Tomáš Kamenský" w:date="2021-06-14T10:35:00Z"/>
          <w:rFonts w:ascii="Times New Roman" w:hAnsi="Times New Roman"/>
          <w:bCs/>
          <w:sz w:val="24"/>
          <w:lang w:val="sk-SK"/>
        </w:rPr>
      </w:pPr>
    </w:p>
    <w:p w14:paraId="55FBAB17" w14:textId="77777777" w:rsidR="00CB4163" w:rsidRPr="00CB4163" w:rsidRDefault="00CB4163" w:rsidP="00CB4163">
      <w:pPr>
        <w:widowControl w:val="0"/>
        <w:autoSpaceDE w:val="0"/>
        <w:autoSpaceDN w:val="0"/>
        <w:adjustRightInd w:val="0"/>
        <w:jc w:val="both"/>
        <w:rPr>
          <w:ins w:id="8" w:author="Tomáš Kamenský" w:date="2021-06-14T10:35:00Z"/>
          <w:rFonts w:ascii="Times New Roman" w:hAnsi="Times New Roman"/>
          <w:bCs/>
          <w:sz w:val="24"/>
          <w:lang w:val="sk-SK"/>
        </w:rPr>
      </w:pPr>
      <w:ins w:id="9" w:author="Tomáš Kamenský" w:date="2021-06-14T10:35:00Z">
        <w:r w:rsidRPr="00CB4163">
          <w:rPr>
            <w:rFonts w:ascii="Times New Roman" w:hAnsi="Times New Roman"/>
            <w:b/>
            <w:bCs/>
            <w:sz w:val="24"/>
            <w:lang w:val="sk-SK"/>
          </w:rPr>
          <w:t>Názov projektu</w:t>
        </w:r>
        <w:r w:rsidRPr="00CB4163">
          <w:rPr>
            <w:rFonts w:ascii="Times New Roman" w:hAnsi="Times New Roman"/>
            <w:bCs/>
            <w:sz w:val="24"/>
            <w:lang w:val="sk-SK"/>
          </w:rPr>
          <w:t xml:space="preserve">: </w:t>
        </w:r>
      </w:ins>
    </w:p>
    <w:p w14:paraId="32DF7B9B" w14:textId="77777777" w:rsidR="00CB4163" w:rsidRPr="00CB4163" w:rsidRDefault="00CB4163" w:rsidP="00CB4163">
      <w:pPr>
        <w:widowControl w:val="0"/>
        <w:autoSpaceDE w:val="0"/>
        <w:autoSpaceDN w:val="0"/>
        <w:adjustRightInd w:val="0"/>
        <w:jc w:val="both"/>
        <w:rPr>
          <w:ins w:id="10" w:author="Tomáš Kamenský" w:date="2021-06-14T10:35:00Z"/>
          <w:rFonts w:ascii="Times New Roman" w:hAnsi="Times New Roman"/>
          <w:bCs/>
          <w:sz w:val="24"/>
          <w:lang w:val="sk-SK"/>
        </w:rPr>
      </w:pPr>
      <w:ins w:id="11" w:author="Tomáš Kamenský" w:date="2021-06-14T10:35:00Z">
        <w:r w:rsidRPr="00CB4163">
          <w:rPr>
            <w:rFonts w:ascii="Times New Roman" w:hAnsi="Times New Roman"/>
            <w:b/>
            <w:bCs/>
            <w:sz w:val="24"/>
            <w:lang w:val="sk-SK"/>
          </w:rPr>
          <w:t>Číslo projektu</w:t>
        </w:r>
        <w:r w:rsidRPr="00CB4163">
          <w:rPr>
            <w:rFonts w:ascii="Times New Roman" w:hAnsi="Times New Roman"/>
            <w:bCs/>
            <w:sz w:val="24"/>
            <w:lang w:val="sk-SK"/>
          </w:rPr>
          <w:t>:</w:t>
        </w:r>
      </w:ins>
    </w:p>
    <w:p w14:paraId="4295B284" w14:textId="77777777" w:rsidR="00CB4163" w:rsidRPr="00CB4163" w:rsidRDefault="00CB4163" w:rsidP="00CB4163">
      <w:pPr>
        <w:widowControl w:val="0"/>
        <w:autoSpaceDE w:val="0"/>
        <w:autoSpaceDN w:val="0"/>
        <w:adjustRightInd w:val="0"/>
        <w:jc w:val="both"/>
        <w:rPr>
          <w:ins w:id="12" w:author="Tomáš Kamenský" w:date="2021-06-14T10:35:00Z"/>
          <w:rFonts w:ascii="Times New Roman" w:hAnsi="Times New Roman"/>
          <w:bCs/>
          <w:sz w:val="24"/>
          <w:lang w:val="sk-SK"/>
        </w:rPr>
      </w:pPr>
      <w:ins w:id="13" w:author="Tomáš Kamenský" w:date="2021-06-14T10:35:00Z">
        <w:r w:rsidRPr="00CB4163">
          <w:rPr>
            <w:rFonts w:ascii="Times New Roman" w:hAnsi="Times New Roman"/>
            <w:b/>
            <w:bCs/>
            <w:sz w:val="24"/>
            <w:lang w:val="sk-SK"/>
          </w:rPr>
          <w:t>Operačný program</w:t>
        </w:r>
        <w:r w:rsidRPr="00CB4163">
          <w:rPr>
            <w:rFonts w:ascii="Times New Roman" w:hAnsi="Times New Roman"/>
            <w:bCs/>
            <w:sz w:val="24"/>
            <w:lang w:val="sk-SK"/>
          </w:rPr>
          <w:t>:</w:t>
        </w:r>
      </w:ins>
    </w:p>
    <w:p w14:paraId="03EE3731" w14:textId="77777777" w:rsidR="00CB4163" w:rsidRPr="00CB4163" w:rsidRDefault="00CB4163" w:rsidP="00CB4163">
      <w:pPr>
        <w:widowControl w:val="0"/>
        <w:autoSpaceDE w:val="0"/>
        <w:autoSpaceDN w:val="0"/>
        <w:adjustRightInd w:val="0"/>
        <w:jc w:val="both"/>
        <w:rPr>
          <w:ins w:id="14" w:author="Tomáš Kamenský" w:date="2021-06-14T10:35:00Z"/>
          <w:rFonts w:ascii="Times New Roman" w:hAnsi="Times New Roman"/>
          <w:bCs/>
          <w:sz w:val="24"/>
          <w:lang w:val="sk-SK"/>
        </w:rPr>
      </w:pPr>
    </w:p>
    <w:p w14:paraId="64C7FFFB" w14:textId="77777777" w:rsidR="00CB4163" w:rsidRPr="00CB4163" w:rsidRDefault="00CB4163" w:rsidP="00CB4163">
      <w:pPr>
        <w:widowControl w:val="0"/>
        <w:autoSpaceDE w:val="0"/>
        <w:autoSpaceDN w:val="0"/>
        <w:adjustRightInd w:val="0"/>
        <w:jc w:val="both"/>
        <w:rPr>
          <w:ins w:id="15" w:author="Tomáš Kamenský" w:date="2021-06-14T10:35:00Z"/>
          <w:rFonts w:ascii="Times New Roman" w:hAnsi="Times New Roman"/>
          <w:bCs/>
          <w:sz w:val="24"/>
          <w:lang w:val="sk-SK"/>
        </w:rPr>
      </w:pPr>
      <w:ins w:id="16" w:author="Tomáš Kamenský" w:date="2021-06-14T10:35:00Z">
        <w:r w:rsidRPr="00CB4163">
          <w:rPr>
            <w:rFonts w:ascii="Times New Roman" w:hAnsi="Times New Roman"/>
            <w:b/>
            <w:bCs/>
            <w:sz w:val="24"/>
            <w:lang w:val="sk-SK"/>
          </w:rPr>
          <w:t>Názov zákazky</w:t>
        </w:r>
        <w:r w:rsidRPr="00CB4163">
          <w:rPr>
            <w:rFonts w:ascii="Times New Roman" w:hAnsi="Times New Roman"/>
            <w:bCs/>
            <w:sz w:val="24"/>
            <w:lang w:val="sk-SK"/>
          </w:rPr>
          <w:t>:</w:t>
        </w:r>
      </w:ins>
    </w:p>
    <w:p w14:paraId="67B42E53" w14:textId="77777777" w:rsidR="00CB4163" w:rsidRPr="00CB4163" w:rsidRDefault="00CB4163" w:rsidP="00CB4163">
      <w:pPr>
        <w:widowControl w:val="0"/>
        <w:autoSpaceDE w:val="0"/>
        <w:autoSpaceDN w:val="0"/>
        <w:adjustRightInd w:val="0"/>
        <w:jc w:val="both"/>
        <w:rPr>
          <w:ins w:id="17" w:author="Tomáš Kamenský" w:date="2021-06-14T10:35:00Z"/>
          <w:rFonts w:ascii="Times New Roman" w:hAnsi="Times New Roman"/>
          <w:b/>
          <w:bCs/>
          <w:sz w:val="24"/>
          <w:lang w:val="sk-SK"/>
        </w:rPr>
      </w:pPr>
      <w:ins w:id="18" w:author="Tomáš Kamenský" w:date="2021-06-14T10:35:00Z">
        <w:r w:rsidRPr="00CB4163">
          <w:rPr>
            <w:rFonts w:ascii="Times New Roman" w:hAnsi="Times New Roman"/>
            <w:b/>
            <w:bCs/>
            <w:sz w:val="24"/>
            <w:lang w:val="sk-SK"/>
          </w:rPr>
          <w:t xml:space="preserve">Presná identifikácia zákazky </w:t>
        </w:r>
      </w:ins>
    </w:p>
    <w:p w14:paraId="066226CF" w14:textId="77777777" w:rsidR="00CB4163" w:rsidRPr="00CB4163" w:rsidRDefault="00CB4163" w:rsidP="00CB4163">
      <w:pPr>
        <w:widowControl w:val="0"/>
        <w:autoSpaceDE w:val="0"/>
        <w:autoSpaceDN w:val="0"/>
        <w:adjustRightInd w:val="0"/>
        <w:jc w:val="both"/>
        <w:rPr>
          <w:ins w:id="19" w:author="Tomáš Kamenský" w:date="2021-06-14T10:35:00Z"/>
          <w:rFonts w:ascii="Times New Roman" w:hAnsi="Times New Roman"/>
          <w:b/>
          <w:bCs/>
          <w:sz w:val="24"/>
          <w:lang w:val="sk-SK"/>
        </w:rPr>
      </w:pPr>
      <w:ins w:id="20" w:author="Tomáš Kamenský" w:date="2021-06-14T10:35:00Z">
        <w:r w:rsidRPr="00CB4163">
          <w:rPr>
            <w:rFonts w:ascii="Times New Roman" w:hAnsi="Times New Roman"/>
            <w:b/>
            <w:bCs/>
            <w:sz w:val="24"/>
            <w:lang w:val="sk-SK"/>
          </w:rPr>
          <w:t xml:space="preserve">(predmet – tovary/služby/stavebné práce, finančný limit, postup a </w:t>
        </w:r>
      </w:ins>
    </w:p>
    <w:p w14:paraId="7E7781F3" w14:textId="77777777" w:rsidR="00CB4163" w:rsidRPr="00CB4163" w:rsidRDefault="00CB4163" w:rsidP="00CB4163">
      <w:pPr>
        <w:widowControl w:val="0"/>
        <w:autoSpaceDE w:val="0"/>
        <w:autoSpaceDN w:val="0"/>
        <w:adjustRightInd w:val="0"/>
        <w:jc w:val="both"/>
        <w:rPr>
          <w:ins w:id="21" w:author="Tomáš Kamenský" w:date="2021-06-14T10:35:00Z"/>
          <w:rFonts w:ascii="Times New Roman" w:hAnsi="Times New Roman"/>
          <w:bCs/>
          <w:sz w:val="24"/>
          <w:lang w:val="sk-SK"/>
        </w:rPr>
      </w:pPr>
      <w:ins w:id="22" w:author="Tomáš Kamenský" w:date="2021-06-14T10:35:00Z">
        <w:r w:rsidRPr="00CB4163">
          <w:rPr>
            <w:rFonts w:ascii="Times New Roman" w:hAnsi="Times New Roman"/>
            <w:b/>
            <w:bCs/>
            <w:sz w:val="24"/>
            <w:lang w:val="sk-SK"/>
          </w:rPr>
          <w:t>číslo oznámenia/výzvy a pod.</w:t>
        </w:r>
        <w:r w:rsidRPr="00CB4163">
          <w:rPr>
            <w:rFonts w:ascii="Times New Roman" w:hAnsi="Times New Roman"/>
            <w:bCs/>
            <w:sz w:val="24"/>
            <w:lang w:val="sk-SK"/>
          </w:rPr>
          <w:t>):</w:t>
        </w:r>
      </w:ins>
    </w:p>
    <w:p w14:paraId="49C154AB" w14:textId="77777777" w:rsidR="00CB4163" w:rsidRPr="00CB4163" w:rsidRDefault="00CB4163" w:rsidP="00CB4163">
      <w:pPr>
        <w:widowControl w:val="0"/>
        <w:autoSpaceDE w:val="0"/>
        <w:autoSpaceDN w:val="0"/>
        <w:adjustRightInd w:val="0"/>
        <w:jc w:val="both"/>
        <w:rPr>
          <w:ins w:id="23" w:author="Tomáš Kamenský" w:date="2021-06-14T10:35:00Z"/>
          <w:rFonts w:ascii="Times New Roman" w:hAnsi="Times New Roman"/>
          <w:bCs/>
          <w:sz w:val="24"/>
          <w:lang w:val="sk-SK"/>
        </w:rPr>
      </w:pPr>
      <w:ins w:id="24" w:author="Tomáš Kamenský" w:date="2021-06-14T10:35:00Z">
        <w:r w:rsidRPr="00CB4163">
          <w:rPr>
            <w:rFonts w:ascii="Times New Roman" w:hAnsi="Times New Roman"/>
            <w:b/>
            <w:bCs/>
            <w:sz w:val="24"/>
            <w:lang w:val="sk-SK"/>
          </w:rPr>
          <w:t>Fáza zákazky, v rámci ktorej sa vyhlásenie predkladá</w:t>
        </w:r>
        <w:r w:rsidRPr="00CB4163">
          <w:rPr>
            <w:rFonts w:ascii="Times New Roman" w:hAnsi="Times New Roman"/>
            <w:bCs/>
            <w:sz w:val="24"/>
            <w:lang w:val="sk-SK"/>
          </w:rPr>
          <w:t>:</w:t>
        </w:r>
      </w:ins>
    </w:p>
    <w:p w14:paraId="18D9F4AC" w14:textId="77777777" w:rsidR="00CB4163" w:rsidRPr="00CB4163" w:rsidRDefault="00CB4163" w:rsidP="00CB4163">
      <w:pPr>
        <w:widowControl w:val="0"/>
        <w:autoSpaceDE w:val="0"/>
        <w:autoSpaceDN w:val="0"/>
        <w:adjustRightInd w:val="0"/>
        <w:jc w:val="both"/>
        <w:rPr>
          <w:ins w:id="25" w:author="Tomáš Kamenský" w:date="2021-06-14T10:35:00Z"/>
          <w:rFonts w:ascii="Times New Roman" w:hAnsi="Times New Roman"/>
          <w:bCs/>
          <w:sz w:val="24"/>
          <w:lang w:val="sk-SK"/>
        </w:rPr>
      </w:pPr>
    </w:p>
    <w:p w14:paraId="7C8C2812" w14:textId="77777777" w:rsidR="00CB4163" w:rsidRPr="00CB4163" w:rsidRDefault="00CB4163" w:rsidP="00CB4163">
      <w:pPr>
        <w:widowControl w:val="0"/>
        <w:autoSpaceDE w:val="0"/>
        <w:autoSpaceDN w:val="0"/>
        <w:adjustRightInd w:val="0"/>
        <w:jc w:val="both"/>
        <w:rPr>
          <w:ins w:id="26" w:author="Tomáš Kamenský" w:date="2021-06-14T10:35:00Z"/>
          <w:rFonts w:ascii="Times New Roman" w:hAnsi="Times New Roman"/>
          <w:sz w:val="24"/>
          <w:lang w:val="sk-SK"/>
        </w:rPr>
      </w:pPr>
    </w:p>
    <w:p w14:paraId="27EA4695" w14:textId="77777777" w:rsidR="00CB4163" w:rsidRPr="00CB4163" w:rsidRDefault="00CB4163" w:rsidP="00CB4163">
      <w:pPr>
        <w:widowControl w:val="0"/>
        <w:autoSpaceDE w:val="0"/>
        <w:autoSpaceDN w:val="0"/>
        <w:adjustRightInd w:val="0"/>
        <w:jc w:val="both"/>
        <w:rPr>
          <w:ins w:id="27" w:author="Tomáš Kamenský" w:date="2021-06-14T10:35:00Z"/>
          <w:rFonts w:ascii="Times New Roman" w:hAnsi="Times New Roman"/>
          <w:sz w:val="24"/>
          <w:lang w:val="sk-SK"/>
        </w:rPr>
      </w:pPr>
      <w:ins w:id="28" w:author="Tomáš Kamenský" w:date="2021-06-14T10:35:00Z">
        <w:r w:rsidRPr="00CB4163">
          <w:rPr>
            <w:rFonts w:ascii="Times New Roman" w:hAnsi="Times New Roman"/>
            <w:sz w:val="24"/>
            <w:lang w:val="sk-SK"/>
          </w:rPr>
          <w:t xml:space="preserve">Ja, dolu podpísaný/á,   </w:t>
        </w:r>
        <w:r w:rsidRPr="00CB4163">
          <w:rPr>
            <w:rFonts w:ascii="Times New Roman" w:hAnsi="Times New Roman"/>
            <w:color w:val="000000"/>
            <w:sz w:val="24"/>
            <w:lang w:val="sk-SK"/>
          </w:rPr>
          <w:t>………………….……………………..  (</w:t>
        </w:r>
        <w:r w:rsidRPr="00CB4163">
          <w:rPr>
            <w:rFonts w:ascii="Times New Roman" w:hAnsi="Times New Roman"/>
            <w:sz w:val="24"/>
            <w:lang w:val="sk-SK"/>
          </w:rPr>
          <w:t>meno a priezvisko, titul</w:t>
        </w:r>
        <w:r w:rsidRPr="00CB4163">
          <w:rPr>
            <w:rFonts w:ascii="Times New Roman" w:hAnsi="Times New Roman"/>
            <w:bCs/>
            <w:iCs/>
            <w:sz w:val="24"/>
            <w:lang w:val="sk-SK"/>
          </w:rPr>
          <w:t xml:space="preserve">, </w:t>
        </w:r>
        <w:r w:rsidRPr="00CB4163">
          <w:rPr>
            <w:rFonts w:ascii="Times New Roman" w:hAnsi="Times New Roman"/>
            <w:sz w:val="24"/>
            <w:lang w:val="sk-SK"/>
          </w:rPr>
          <w:t>funkcia/pozícia), ako zainteresovaná osoba</w:t>
        </w:r>
        <w:r w:rsidRPr="00CB4163">
          <w:rPr>
            <w:rFonts w:ascii="Times New Roman" w:hAnsi="Times New Roman"/>
            <w:sz w:val="24"/>
            <w:vertAlign w:val="superscript"/>
            <w:lang w:val="sk-SK"/>
          </w:rPr>
          <w:footnoteReference w:id="2"/>
        </w:r>
        <w:r w:rsidRPr="00CB4163">
          <w:rPr>
            <w:rFonts w:ascii="Times New Roman" w:hAnsi="Times New Roman"/>
            <w:sz w:val="24"/>
            <w:lang w:val="sk-SK"/>
          </w:rPr>
          <w:t>, čestne vyhlasujem, že:</w:t>
        </w:r>
      </w:ins>
    </w:p>
    <w:p w14:paraId="61A28856" w14:textId="77777777" w:rsidR="00CB4163" w:rsidRPr="00CB4163" w:rsidRDefault="00CB4163" w:rsidP="00CB4163">
      <w:pPr>
        <w:widowControl w:val="0"/>
        <w:autoSpaceDE w:val="0"/>
        <w:autoSpaceDN w:val="0"/>
        <w:adjustRightInd w:val="0"/>
        <w:jc w:val="both"/>
        <w:rPr>
          <w:ins w:id="31" w:author="Tomáš Kamenský" w:date="2021-06-14T10:35:00Z"/>
          <w:rFonts w:ascii="Times New Roman" w:hAnsi="Times New Roman"/>
          <w:sz w:val="24"/>
          <w:lang w:val="sk-SK"/>
        </w:rPr>
      </w:pPr>
    </w:p>
    <w:p w14:paraId="33552CA6"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ins w:id="32" w:author="Tomáš Kamenský" w:date="2021-06-14T10:35:00Z"/>
          <w:rFonts w:ascii="Times New Roman" w:hAnsi="Times New Roman"/>
          <w:sz w:val="24"/>
          <w:lang w:val="sk-SK"/>
        </w:rPr>
      </w:pPr>
      <w:ins w:id="33" w:author="Tomáš Kamenský" w:date="2021-06-14T10:35:00Z">
        <w:r w:rsidRPr="00CB4163">
          <w:rPr>
            <w:rFonts w:ascii="Times New Roman" w:hAnsi="Times New Roman"/>
            <w:sz w:val="24"/>
            <w:lang w:val="sk-SK"/>
          </w:rPr>
          <w:t>poznám definíciu konfliktu záujmov, podľa ktorej konflikt záujmov zahŕňa prinajmenšom každú situáciu, keď osoby na strane verejného obstarávateľa alebo poskytovateľa služieb obstarávania konajúceho v mene verejného obstarávateľa, ktorí sú zapojení do vykonávania postupu verejného obstarávania alebo obstarávania alebo môžu ovplyvniť výsledok tohto postupu (bez nutnosti ich zapojenia), majú priamo alebo nepriamo finančný, ekonomický alebo iný osobný záujem, ktorý možno vnímať ako ohrozenie ich nestrannosti a nezávislosti v súvislosti s daným postupom VO,</w:t>
        </w:r>
      </w:ins>
    </w:p>
    <w:p w14:paraId="659EBB3D"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ins w:id="34" w:author="Tomáš Kamenský" w:date="2021-06-14T10:35:00Z"/>
          <w:rFonts w:ascii="Times New Roman" w:hAnsi="Times New Roman"/>
          <w:sz w:val="24"/>
          <w:lang w:val="sk-SK"/>
        </w:rPr>
      </w:pPr>
      <w:ins w:id="35" w:author="Tomáš Kamenský" w:date="2021-06-14T10:35:00Z">
        <w:r w:rsidRPr="00CB4163">
          <w:rPr>
            <w:rFonts w:ascii="Times New Roman" w:hAnsi="Times New Roman"/>
            <w:sz w:val="24"/>
            <w:lang w:val="sk-SK"/>
          </w:rPr>
          <w:t>v súlade s § 46 zákona č. 292/2014 Z. z. o príspevku poskytovanom z európskych 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ins>
    </w:p>
    <w:p w14:paraId="1581F252"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ins w:id="36" w:author="Tomáš Kamenský" w:date="2021-06-14T10:35:00Z"/>
          <w:rFonts w:ascii="Times New Roman" w:hAnsi="Times New Roman"/>
          <w:sz w:val="24"/>
          <w:lang w:val="sk-SK"/>
        </w:rPr>
      </w:pPr>
      <w:ins w:id="37" w:author="Tomáš Kamenský" w:date="2021-06-14T10:35:00Z">
        <w:r w:rsidRPr="00CB4163">
          <w:rPr>
            <w:rFonts w:ascii="Times New Roman" w:hAnsi="Times New Roman"/>
            <w:sz w:val="24"/>
            <w:lang w:val="sk-SK"/>
          </w:rPr>
          <w:t>nenastali skutočnosti identifikujúce možný konflikt záujmov v zmysle článku 61</w:t>
        </w:r>
        <w:r w:rsidRPr="00CB4163">
          <w:rPr>
            <w:rFonts w:ascii="Times New Roman" w:hAnsi="Times New Roman"/>
            <w:sz w:val="24"/>
            <w:vertAlign w:val="superscript"/>
            <w:lang w:val="sk-SK"/>
          </w:rPr>
          <w:footnoteReference w:id="3"/>
        </w:r>
        <w:r w:rsidRPr="00CB4163">
          <w:rPr>
            <w:rFonts w:ascii="Times New Roman" w:hAnsi="Times New Roman"/>
            <w:sz w:val="24"/>
            <w:lang w:val="sk-SK"/>
          </w:rPr>
          <w:t xml:space="preserve"> nariadenia Európskeho parlamentu a Rady (EÚ, EURATOM) č. 2018/1046  o rozpočtových pravidlách, ktoré sa vzťahujú na všeobecný rozpočet Únie v platnom znení,</w:t>
        </w:r>
      </w:ins>
    </w:p>
    <w:p w14:paraId="353A017E"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ins w:id="41" w:author="Tomáš Kamenský" w:date="2021-06-14T10:35:00Z"/>
          <w:rFonts w:ascii="Times New Roman" w:hAnsi="Times New Roman"/>
          <w:sz w:val="24"/>
          <w:lang w:val="sk-SK"/>
        </w:rPr>
      </w:pPr>
      <w:ins w:id="42" w:author="Tomáš Kamenský" w:date="2021-06-14T10:35:00Z">
        <w:r w:rsidRPr="00CB4163">
          <w:rPr>
            <w:rFonts w:ascii="Times New Roman" w:hAnsi="Times New Roman"/>
            <w:sz w:val="24"/>
            <w:lang w:val="sk-SK"/>
          </w:rPr>
          <w:lastRenderedPageBreak/>
          <w:t>súčasne vyhlasujem, že v predmetnej zákazke nenastali skutočnosti kvalifikované ako konflikt záujmov v príručke pre prijímateľa, resp. v Metodickom pokyne CKO č. 13,</w:t>
        </w:r>
      </w:ins>
    </w:p>
    <w:p w14:paraId="0D58001D"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ins w:id="43" w:author="Tomáš Kamenský" w:date="2021-06-14T10:35:00Z"/>
          <w:rFonts w:ascii="Times New Roman" w:hAnsi="Times New Roman"/>
          <w:sz w:val="24"/>
          <w:lang w:val="sk-SK"/>
        </w:rPr>
      </w:pPr>
      <w:ins w:id="44" w:author="Tomáš Kamenský" w:date="2021-06-14T10:35:00Z">
        <w:r w:rsidRPr="00CB4163">
          <w:rPr>
            <w:rFonts w:ascii="Times New Roman" w:hAnsi="Times New Roman"/>
            <w:sz w:val="24"/>
            <w:lang w:val="sk-SK"/>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ins>
    </w:p>
    <w:p w14:paraId="04091B00" w14:textId="77777777" w:rsidR="00CB4163" w:rsidRPr="00CB4163" w:rsidRDefault="00CB4163" w:rsidP="00CB4163">
      <w:pPr>
        <w:widowControl w:val="0"/>
        <w:numPr>
          <w:ilvl w:val="0"/>
          <w:numId w:val="155"/>
        </w:numPr>
        <w:autoSpaceDE w:val="0"/>
        <w:autoSpaceDN w:val="0"/>
        <w:adjustRightInd w:val="0"/>
        <w:spacing w:after="200" w:line="276" w:lineRule="auto"/>
        <w:contextualSpacing/>
        <w:jc w:val="both"/>
        <w:rPr>
          <w:ins w:id="45" w:author="Tomáš Kamenský" w:date="2021-06-14T10:35:00Z"/>
          <w:rFonts w:ascii="Times New Roman" w:hAnsi="Times New Roman"/>
          <w:sz w:val="24"/>
          <w:lang w:val="sk-SK"/>
        </w:rPr>
      </w:pPr>
      <w:ins w:id="46" w:author="Tomáš Kamenský" w:date="2021-06-14T10:35:00Z">
        <w:r w:rsidRPr="00CB4163">
          <w:rPr>
            <w:rFonts w:ascii="Times New Roman" w:hAnsi="Times New Roman"/>
            <w:sz w:val="24"/>
            <w:lang w:val="sk-SK"/>
          </w:rPr>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ins>
    </w:p>
    <w:p w14:paraId="6C5D86E5" w14:textId="77777777" w:rsidR="00CB4163" w:rsidRPr="00CB4163" w:rsidRDefault="00CB4163" w:rsidP="00CB4163">
      <w:pPr>
        <w:widowControl w:val="0"/>
        <w:numPr>
          <w:ilvl w:val="0"/>
          <w:numId w:val="155"/>
        </w:numPr>
        <w:autoSpaceDE w:val="0"/>
        <w:autoSpaceDN w:val="0"/>
        <w:spacing w:after="200" w:line="276" w:lineRule="auto"/>
        <w:jc w:val="both"/>
        <w:rPr>
          <w:ins w:id="47" w:author="Tomáš Kamenský" w:date="2021-06-14T10:35:00Z"/>
          <w:rFonts w:ascii="Times New Roman" w:hAnsi="Times New Roman"/>
          <w:sz w:val="24"/>
          <w:lang w:val="sk-SK"/>
        </w:rPr>
      </w:pPr>
      <w:ins w:id="48" w:author="Tomáš Kamenský" w:date="2021-06-14T10:35:00Z">
        <w:r w:rsidRPr="00CB4163">
          <w:rPr>
            <w:rFonts w:ascii="Times New Roman" w:hAnsi="Times New Roman"/>
            <w:sz w:val="24"/>
            <w:lang w:val="sk-SK"/>
          </w:rPr>
          <w:t xml:space="preserve">som oboznámená so skutočnosťou, že v prípade, ak poskytovateľ alebo iný kontrolný a auditný orgán zistí v predmetnej zákazke konflikt záujmov, uvedené zistenie môže mať vplyv na oprávnenosť výdavkov a následné vylúčenie zákazky z financovania v plnom rozsahu, </w:t>
        </w:r>
      </w:ins>
    </w:p>
    <w:p w14:paraId="5B0CEC5C" w14:textId="77777777" w:rsidR="00CB4163" w:rsidRPr="00CB4163" w:rsidRDefault="00CB4163" w:rsidP="00CB4163">
      <w:pPr>
        <w:widowControl w:val="0"/>
        <w:numPr>
          <w:ilvl w:val="0"/>
          <w:numId w:val="155"/>
        </w:numPr>
        <w:autoSpaceDE w:val="0"/>
        <w:autoSpaceDN w:val="0"/>
        <w:spacing w:after="200" w:line="276" w:lineRule="auto"/>
        <w:jc w:val="both"/>
        <w:rPr>
          <w:ins w:id="49" w:author="Tomáš Kamenský" w:date="2021-06-14T10:35:00Z"/>
          <w:rFonts w:ascii="Times New Roman" w:hAnsi="Times New Roman"/>
          <w:sz w:val="24"/>
          <w:lang w:val="sk-SK"/>
        </w:rPr>
      </w:pPr>
      <w:ins w:id="50" w:author="Tomáš Kamenský" w:date="2021-06-14T10:35:00Z">
        <w:r w:rsidRPr="00CB4163">
          <w:rPr>
            <w:rFonts w:ascii="Times New Roman" w:hAnsi="Times New Roman"/>
            <w:sz w:val="24"/>
            <w:lang w:val="sk-SK"/>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ins>
    </w:p>
    <w:p w14:paraId="19D4784A" w14:textId="77777777" w:rsidR="00CB4163" w:rsidRPr="00CB4163" w:rsidRDefault="00CB4163" w:rsidP="00CB4163">
      <w:pPr>
        <w:widowControl w:val="0"/>
        <w:autoSpaceDE w:val="0"/>
        <w:autoSpaceDN w:val="0"/>
        <w:adjustRightInd w:val="0"/>
        <w:jc w:val="both"/>
        <w:rPr>
          <w:ins w:id="51" w:author="Tomáš Kamenský" w:date="2021-06-14T10:35:00Z"/>
          <w:rFonts w:ascii="Times New Roman" w:hAnsi="Times New Roman"/>
          <w:sz w:val="24"/>
          <w:lang w:val="sk-SK"/>
        </w:rPr>
      </w:pPr>
    </w:p>
    <w:p w14:paraId="071773D2" w14:textId="77777777" w:rsidR="00CB4163" w:rsidRPr="00CB4163" w:rsidRDefault="00CB4163" w:rsidP="00CB4163">
      <w:pPr>
        <w:widowControl w:val="0"/>
        <w:autoSpaceDE w:val="0"/>
        <w:autoSpaceDN w:val="0"/>
        <w:adjustRightInd w:val="0"/>
        <w:jc w:val="both"/>
        <w:rPr>
          <w:ins w:id="52" w:author="Tomáš Kamenský" w:date="2021-06-14T10:35:00Z"/>
          <w:rFonts w:ascii="Times New Roman" w:hAnsi="Times New Roman"/>
          <w:sz w:val="24"/>
          <w:lang w:val="sk-SK"/>
        </w:rPr>
      </w:pPr>
    </w:p>
    <w:p w14:paraId="29C2F6F6" w14:textId="77777777" w:rsidR="00CB4163" w:rsidRPr="00CB4163" w:rsidRDefault="00CB4163" w:rsidP="00CB4163">
      <w:pPr>
        <w:widowControl w:val="0"/>
        <w:autoSpaceDE w:val="0"/>
        <w:autoSpaceDN w:val="0"/>
        <w:adjustRightInd w:val="0"/>
        <w:jc w:val="both"/>
        <w:rPr>
          <w:ins w:id="53" w:author="Tomáš Kamenský" w:date="2021-06-14T10:35:00Z"/>
          <w:rFonts w:ascii="Times New Roman" w:hAnsi="Times New Roman"/>
          <w:sz w:val="24"/>
          <w:lang w:val="sk-SK"/>
        </w:rPr>
      </w:pPr>
      <w:ins w:id="54" w:author="Tomáš Kamenský" w:date="2021-06-14T10:35:00Z">
        <w:r w:rsidRPr="00CB4163">
          <w:rPr>
            <w:rFonts w:ascii="Times New Roman" w:hAnsi="Times New Roman"/>
            <w:sz w:val="24"/>
            <w:lang w:val="sk-SK"/>
          </w:rPr>
          <w:t>V ........................., dňa ………………………</w:t>
        </w:r>
      </w:ins>
    </w:p>
    <w:p w14:paraId="378913A2" w14:textId="77777777" w:rsidR="00CB4163" w:rsidRPr="00CB4163" w:rsidRDefault="00CB4163" w:rsidP="00CB4163">
      <w:pPr>
        <w:widowControl w:val="0"/>
        <w:autoSpaceDE w:val="0"/>
        <w:autoSpaceDN w:val="0"/>
        <w:jc w:val="both"/>
        <w:rPr>
          <w:ins w:id="55" w:author="Tomáš Kamenský" w:date="2021-06-14T10:35:00Z"/>
          <w:rFonts w:ascii="Times New Roman" w:hAnsi="Times New Roman"/>
          <w:sz w:val="24"/>
          <w:lang w:val="sk-SK"/>
        </w:rPr>
      </w:pPr>
    </w:p>
    <w:p w14:paraId="20C306A5" w14:textId="77777777" w:rsidR="00CB4163" w:rsidRPr="00CB4163" w:rsidRDefault="00CB4163" w:rsidP="00CB4163">
      <w:pPr>
        <w:widowControl w:val="0"/>
        <w:autoSpaceDE w:val="0"/>
        <w:autoSpaceDN w:val="0"/>
        <w:jc w:val="both"/>
        <w:rPr>
          <w:ins w:id="56" w:author="Tomáš Kamenský" w:date="2021-06-14T10:35:00Z"/>
          <w:rFonts w:ascii="Times New Roman" w:hAnsi="Times New Roman"/>
          <w:sz w:val="24"/>
          <w:lang w:val="sk-SK"/>
        </w:rPr>
      </w:pPr>
    </w:p>
    <w:p w14:paraId="74E2A4C8" w14:textId="6DEEECC3" w:rsidR="00CB4163" w:rsidRPr="00CB4163" w:rsidRDefault="00CB4163" w:rsidP="00BB0551">
      <w:pPr>
        <w:widowControl w:val="0"/>
        <w:autoSpaceDE w:val="0"/>
        <w:autoSpaceDN w:val="0"/>
        <w:ind w:left="6379"/>
        <w:rPr>
          <w:ins w:id="57" w:author="Tomáš Kamenský" w:date="2021-06-14T10:35:00Z"/>
          <w:rFonts w:ascii="Times New Roman" w:hAnsi="Times New Roman"/>
          <w:sz w:val="24"/>
          <w:lang w:val="sk-SK"/>
        </w:rPr>
      </w:pPr>
      <w:ins w:id="58" w:author="Tomáš Kamenský" w:date="2021-06-14T10:35:00Z">
        <w:r w:rsidRPr="00CB4163">
          <w:rPr>
            <w:rFonts w:ascii="Times New Roman" w:hAnsi="Times New Roman"/>
            <w:sz w:val="24"/>
            <w:lang w:val="sk-SK"/>
          </w:rPr>
          <w:t>............................................</w:t>
        </w:r>
      </w:ins>
    </w:p>
    <w:p w14:paraId="76FD59DE" w14:textId="7F9BD276" w:rsidR="00A439E7" w:rsidDel="00CB4163" w:rsidRDefault="00A439E7" w:rsidP="00106D82">
      <w:pPr>
        <w:autoSpaceDE w:val="0"/>
        <w:autoSpaceDN w:val="0"/>
        <w:adjustRightInd w:val="0"/>
        <w:jc w:val="center"/>
        <w:rPr>
          <w:del w:id="59" w:author="Tomáš Kamenský" w:date="2021-06-14T10:34:00Z"/>
          <w:rFonts w:asciiTheme="minorHAnsi" w:hAnsiTheme="minorHAnsi" w:cstheme="minorHAnsi"/>
          <w:b/>
          <w:bCs/>
          <w:szCs w:val="19"/>
        </w:rPr>
      </w:pPr>
    </w:p>
    <w:p w14:paraId="459639FE" w14:textId="699A1B6D" w:rsidR="00106D82" w:rsidRPr="00BE21B5" w:rsidDel="00CB4163" w:rsidRDefault="00106D82" w:rsidP="00106D82">
      <w:pPr>
        <w:autoSpaceDE w:val="0"/>
        <w:autoSpaceDN w:val="0"/>
        <w:adjustRightInd w:val="0"/>
        <w:jc w:val="center"/>
        <w:rPr>
          <w:del w:id="60" w:author="Tomáš Kamenský" w:date="2021-06-14T10:34:00Z"/>
          <w:rFonts w:asciiTheme="minorHAnsi" w:hAnsiTheme="minorHAnsi" w:cstheme="minorHAnsi"/>
          <w:b/>
          <w:bCs/>
          <w:szCs w:val="19"/>
        </w:rPr>
      </w:pPr>
      <w:del w:id="61" w:author="Tomáš Kamenský" w:date="2021-06-14T10:34:00Z">
        <w:r w:rsidRPr="00BE21B5" w:rsidDel="00CB4163">
          <w:rPr>
            <w:rFonts w:asciiTheme="minorHAnsi" w:hAnsiTheme="minorHAnsi" w:cstheme="minorHAnsi"/>
            <w:b/>
            <w:bCs/>
            <w:szCs w:val="19"/>
          </w:rPr>
          <w:delText>Čestné vyhlásenie prijímateľa týkajúce sa konfliktu záujmov</w:delText>
        </w:r>
      </w:del>
    </w:p>
    <w:p w14:paraId="2F3B91A0" w14:textId="581B12BE" w:rsidR="00106D82" w:rsidRPr="00BE21B5" w:rsidDel="00CB4163" w:rsidRDefault="00106D82" w:rsidP="00106D82">
      <w:pPr>
        <w:autoSpaceDE w:val="0"/>
        <w:autoSpaceDN w:val="0"/>
        <w:adjustRightInd w:val="0"/>
        <w:jc w:val="both"/>
        <w:rPr>
          <w:del w:id="62" w:author="Tomáš Kamenský" w:date="2021-06-14T10:34:00Z"/>
          <w:rFonts w:asciiTheme="minorHAnsi" w:hAnsiTheme="minorHAnsi" w:cstheme="minorHAnsi"/>
          <w:b/>
          <w:bCs/>
          <w:szCs w:val="19"/>
        </w:rPr>
      </w:pPr>
    </w:p>
    <w:p w14:paraId="1B4E847D" w14:textId="21AADD50" w:rsidR="00106D82" w:rsidRPr="00BE21B5" w:rsidDel="00CB4163" w:rsidRDefault="00106D82" w:rsidP="00106D82">
      <w:pPr>
        <w:autoSpaceDE w:val="0"/>
        <w:autoSpaceDN w:val="0"/>
        <w:adjustRightInd w:val="0"/>
        <w:jc w:val="both"/>
        <w:rPr>
          <w:del w:id="63" w:author="Tomáš Kamenský" w:date="2021-06-14T10:34:00Z"/>
          <w:rFonts w:asciiTheme="minorHAnsi" w:hAnsiTheme="minorHAnsi" w:cstheme="minorHAnsi"/>
          <w:b/>
          <w:bCs/>
          <w:szCs w:val="19"/>
        </w:rPr>
      </w:pPr>
    </w:p>
    <w:p w14:paraId="2E3D6F53" w14:textId="19949ABD" w:rsidR="00106D82" w:rsidRPr="00BE21B5" w:rsidDel="00CB4163" w:rsidRDefault="00106D82" w:rsidP="00106D82">
      <w:pPr>
        <w:autoSpaceDE w:val="0"/>
        <w:autoSpaceDN w:val="0"/>
        <w:adjustRightInd w:val="0"/>
        <w:jc w:val="both"/>
        <w:rPr>
          <w:del w:id="64" w:author="Tomáš Kamenský" w:date="2021-06-14T10:34:00Z"/>
          <w:rFonts w:asciiTheme="minorHAnsi" w:hAnsiTheme="minorHAnsi" w:cstheme="minorHAnsi"/>
          <w:b/>
          <w:bCs/>
          <w:szCs w:val="19"/>
        </w:rPr>
      </w:pPr>
      <w:del w:id="65" w:author="Tomáš Kamenský" w:date="2021-06-14T10:34:00Z">
        <w:r w:rsidRPr="00BE21B5" w:rsidDel="00CB4163">
          <w:rPr>
            <w:rFonts w:asciiTheme="minorHAnsi" w:hAnsiTheme="minorHAnsi" w:cstheme="minorHAnsi"/>
            <w:b/>
            <w:bCs/>
            <w:szCs w:val="19"/>
          </w:rPr>
          <w:delText>Prijímateľ nenávratného finančného príspevku</w:delText>
        </w:r>
      </w:del>
    </w:p>
    <w:tbl>
      <w:tblPr>
        <w:tblStyle w:val="Mriekatabuky"/>
        <w:tblW w:w="0" w:type="auto"/>
        <w:tblLook w:val="04A0" w:firstRow="1" w:lastRow="0" w:firstColumn="1" w:lastColumn="0" w:noHBand="0" w:noVBand="1"/>
      </w:tblPr>
      <w:tblGrid>
        <w:gridCol w:w="2081"/>
        <w:gridCol w:w="7045"/>
      </w:tblGrid>
      <w:tr w:rsidR="00106D82" w:rsidRPr="00BE21B5" w:rsidDel="00CB4163" w14:paraId="7B3683B1" w14:textId="06468AA1" w:rsidTr="004D6CA6">
        <w:trPr>
          <w:cnfStyle w:val="100000000000" w:firstRow="1" w:lastRow="0" w:firstColumn="0" w:lastColumn="0" w:oddVBand="0" w:evenVBand="0" w:oddHBand="0" w:evenHBand="0" w:firstRowFirstColumn="0" w:firstRowLastColumn="0" w:lastRowFirstColumn="0" w:lastRowLastColumn="0"/>
          <w:del w:id="66"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left w:val="single" w:sz="4" w:space="0" w:color="auto"/>
              <w:bottom w:val="single" w:sz="4" w:space="0" w:color="auto"/>
              <w:right w:val="single" w:sz="4" w:space="0" w:color="auto"/>
            </w:tcBorders>
            <w:hideMark/>
          </w:tcPr>
          <w:p w14:paraId="05E49AAC" w14:textId="45949656" w:rsidR="00106D82" w:rsidRPr="00BE21B5" w:rsidDel="00CB4163" w:rsidRDefault="00106D82" w:rsidP="004D6CA6">
            <w:pPr>
              <w:autoSpaceDE w:val="0"/>
              <w:autoSpaceDN w:val="0"/>
              <w:adjustRightInd w:val="0"/>
              <w:jc w:val="both"/>
              <w:rPr>
                <w:del w:id="67" w:author="Tomáš Kamenský" w:date="2021-06-14T10:34:00Z"/>
                <w:rFonts w:asciiTheme="minorHAnsi" w:hAnsiTheme="minorHAnsi" w:cstheme="minorHAnsi"/>
                <w:bCs/>
                <w:szCs w:val="19"/>
              </w:rPr>
            </w:pPr>
            <w:del w:id="68" w:author="Tomáš Kamenský" w:date="2021-06-14T10:34:00Z">
              <w:r w:rsidRPr="00BE21B5" w:rsidDel="00CB4163">
                <w:rPr>
                  <w:rFonts w:asciiTheme="minorHAnsi" w:hAnsiTheme="minorHAnsi" w:cstheme="minorHAnsi"/>
                  <w:bCs/>
                  <w:szCs w:val="19"/>
                </w:rPr>
                <w:delText>Názov</w:delText>
              </w:r>
            </w:del>
          </w:p>
        </w:tc>
        <w:tc>
          <w:tcPr>
            <w:tcW w:w="7119" w:type="dxa"/>
            <w:tcBorders>
              <w:top w:val="single" w:sz="4" w:space="0" w:color="auto"/>
              <w:left w:val="single" w:sz="4" w:space="0" w:color="auto"/>
              <w:bottom w:val="single" w:sz="4" w:space="0" w:color="auto"/>
              <w:right w:val="single" w:sz="4" w:space="0" w:color="auto"/>
            </w:tcBorders>
          </w:tcPr>
          <w:p w14:paraId="2E0E71F5" w14:textId="70584B1D" w:rsidR="00106D82" w:rsidRPr="00BE21B5" w:rsidDel="00CB4163" w:rsidRDefault="00106D82" w:rsidP="004D6CA6">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del w:id="69" w:author="Tomáš Kamenský" w:date="2021-06-14T10:34:00Z"/>
                <w:rFonts w:asciiTheme="minorHAnsi" w:hAnsiTheme="minorHAnsi" w:cstheme="minorHAnsi"/>
                <w:bCs/>
                <w:szCs w:val="19"/>
              </w:rPr>
            </w:pPr>
          </w:p>
        </w:tc>
      </w:tr>
      <w:tr w:rsidR="00106D82" w:rsidRPr="00BE21B5" w:rsidDel="00CB4163" w14:paraId="23909A00" w14:textId="2D30016D" w:rsidTr="004D6CA6">
        <w:trPr>
          <w:del w:id="70"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left w:val="single" w:sz="4" w:space="0" w:color="auto"/>
              <w:bottom w:val="single" w:sz="4" w:space="0" w:color="auto"/>
              <w:right w:val="single" w:sz="4" w:space="0" w:color="auto"/>
            </w:tcBorders>
            <w:hideMark/>
          </w:tcPr>
          <w:p w14:paraId="75670646" w14:textId="6628D666" w:rsidR="00106D82" w:rsidRPr="00BE21B5" w:rsidDel="00CB4163" w:rsidRDefault="00106D82" w:rsidP="004D6CA6">
            <w:pPr>
              <w:autoSpaceDE w:val="0"/>
              <w:autoSpaceDN w:val="0"/>
              <w:adjustRightInd w:val="0"/>
              <w:jc w:val="both"/>
              <w:rPr>
                <w:del w:id="71" w:author="Tomáš Kamenský" w:date="2021-06-14T10:34:00Z"/>
                <w:rFonts w:asciiTheme="minorHAnsi" w:hAnsiTheme="minorHAnsi" w:cstheme="minorHAnsi"/>
                <w:bCs/>
                <w:szCs w:val="19"/>
              </w:rPr>
            </w:pPr>
            <w:del w:id="72" w:author="Tomáš Kamenský" w:date="2021-06-14T10:34:00Z">
              <w:r w:rsidRPr="00BE21B5" w:rsidDel="00CB4163">
                <w:rPr>
                  <w:rFonts w:asciiTheme="minorHAnsi" w:hAnsiTheme="minorHAnsi" w:cstheme="minorHAnsi"/>
                  <w:bCs/>
                  <w:szCs w:val="19"/>
                </w:rPr>
                <w:delText>Sídlo</w:delText>
              </w:r>
            </w:del>
          </w:p>
        </w:tc>
        <w:tc>
          <w:tcPr>
            <w:tcW w:w="7119" w:type="dxa"/>
            <w:tcBorders>
              <w:top w:val="single" w:sz="4" w:space="0" w:color="auto"/>
              <w:left w:val="single" w:sz="4" w:space="0" w:color="auto"/>
              <w:bottom w:val="single" w:sz="4" w:space="0" w:color="auto"/>
              <w:right w:val="single" w:sz="4" w:space="0" w:color="auto"/>
            </w:tcBorders>
          </w:tcPr>
          <w:p w14:paraId="0C6897B4" w14:textId="47B606CF" w:rsidR="00106D82" w:rsidRPr="00BE21B5" w:rsidDel="00CB4163" w:rsidRDefault="00106D82" w:rsidP="004D6CA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73" w:author="Tomáš Kamenský" w:date="2021-06-14T10:34:00Z"/>
                <w:rFonts w:asciiTheme="minorHAnsi" w:hAnsiTheme="minorHAnsi" w:cstheme="minorHAnsi"/>
                <w:bCs/>
                <w:szCs w:val="19"/>
              </w:rPr>
            </w:pPr>
          </w:p>
        </w:tc>
      </w:tr>
      <w:tr w:rsidR="00106D82" w:rsidRPr="00BE21B5" w:rsidDel="00CB4163" w14:paraId="74432414" w14:textId="6CAB93BD" w:rsidTr="004D6CA6">
        <w:trPr>
          <w:del w:id="74"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left w:val="single" w:sz="4" w:space="0" w:color="auto"/>
              <w:bottom w:val="single" w:sz="4" w:space="0" w:color="auto"/>
              <w:right w:val="single" w:sz="4" w:space="0" w:color="auto"/>
            </w:tcBorders>
            <w:hideMark/>
          </w:tcPr>
          <w:p w14:paraId="7D70C205" w14:textId="72030EAB" w:rsidR="00106D82" w:rsidRPr="00BE21B5" w:rsidDel="00CB4163" w:rsidRDefault="00106D82" w:rsidP="004D6CA6">
            <w:pPr>
              <w:autoSpaceDE w:val="0"/>
              <w:autoSpaceDN w:val="0"/>
              <w:adjustRightInd w:val="0"/>
              <w:jc w:val="both"/>
              <w:rPr>
                <w:del w:id="75" w:author="Tomáš Kamenský" w:date="2021-06-14T10:34:00Z"/>
                <w:rFonts w:asciiTheme="minorHAnsi" w:hAnsiTheme="minorHAnsi" w:cstheme="minorHAnsi"/>
                <w:bCs/>
                <w:szCs w:val="19"/>
              </w:rPr>
            </w:pPr>
            <w:del w:id="76" w:author="Tomáš Kamenský" w:date="2021-06-14T10:34:00Z">
              <w:r w:rsidRPr="00BE21B5" w:rsidDel="00CB4163">
                <w:rPr>
                  <w:rFonts w:asciiTheme="minorHAnsi" w:hAnsiTheme="minorHAnsi" w:cstheme="minorHAnsi"/>
                  <w:bCs/>
                  <w:szCs w:val="19"/>
                </w:rPr>
                <w:delText>IČO</w:delText>
              </w:r>
            </w:del>
          </w:p>
        </w:tc>
        <w:tc>
          <w:tcPr>
            <w:tcW w:w="7119" w:type="dxa"/>
            <w:tcBorders>
              <w:top w:val="single" w:sz="4" w:space="0" w:color="auto"/>
              <w:left w:val="single" w:sz="4" w:space="0" w:color="auto"/>
              <w:bottom w:val="single" w:sz="4" w:space="0" w:color="auto"/>
              <w:right w:val="single" w:sz="4" w:space="0" w:color="auto"/>
            </w:tcBorders>
          </w:tcPr>
          <w:p w14:paraId="69D039B7" w14:textId="7A56BD5D" w:rsidR="00106D82" w:rsidRPr="00BE21B5" w:rsidDel="00CB4163" w:rsidRDefault="00106D82" w:rsidP="004D6CA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77" w:author="Tomáš Kamenský" w:date="2021-06-14T10:34:00Z"/>
                <w:rFonts w:asciiTheme="minorHAnsi" w:hAnsiTheme="minorHAnsi" w:cstheme="minorHAnsi"/>
                <w:bCs/>
                <w:szCs w:val="19"/>
              </w:rPr>
            </w:pPr>
          </w:p>
        </w:tc>
      </w:tr>
      <w:tr w:rsidR="00106D82" w:rsidRPr="00BE21B5" w:rsidDel="00CB4163" w14:paraId="6E9A623F" w14:textId="5AB1D683" w:rsidTr="004D6CA6">
        <w:trPr>
          <w:del w:id="78"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left w:val="single" w:sz="4" w:space="0" w:color="auto"/>
              <w:bottom w:val="single" w:sz="4" w:space="0" w:color="auto"/>
              <w:right w:val="single" w:sz="4" w:space="0" w:color="auto"/>
            </w:tcBorders>
          </w:tcPr>
          <w:p w14:paraId="4ECC041B" w14:textId="4707601E" w:rsidR="00106D82" w:rsidRPr="00BE21B5" w:rsidDel="00CB4163" w:rsidRDefault="00106D82" w:rsidP="004D6CA6">
            <w:pPr>
              <w:autoSpaceDE w:val="0"/>
              <w:autoSpaceDN w:val="0"/>
              <w:adjustRightInd w:val="0"/>
              <w:jc w:val="both"/>
              <w:rPr>
                <w:del w:id="79" w:author="Tomáš Kamenský" w:date="2021-06-14T10:34:00Z"/>
                <w:rFonts w:asciiTheme="minorHAnsi" w:hAnsiTheme="minorHAnsi" w:cstheme="minorHAnsi"/>
                <w:bCs/>
                <w:szCs w:val="19"/>
              </w:rPr>
            </w:pPr>
            <w:del w:id="80" w:author="Tomáš Kamenský" w:date="2021-06-14T10:34:00Z">
              <w:r w:rsidRPr="00BE21B5" w:rsidDel="00CB4163">
                <w:rPr>
                  <w:rFonts w:asciiTheme="minorHAnsi" w:hAnsiTheme="minorHAnsi" w:cstheme="minorHAnsi"/>
                  <w:bCs/>
                  <w:szCs w:val="19"/>
                </w:rPr>
                <w:delText>Štatutárny zástupca</w:delText>
              </w:r>
            </w:del>
          </w:p>
        </w:tc>
        <w:tc>
          <w:tcPr>
            <w:tcW w:w="7119" w:type="dxa"/>
            <w:tcBorders>
              <w:top w:val="single" w:sz="4" w:space="0" w:color="auto"/>
              <w:left w:val="single" w:sz="4" w:space="0" w:color="auto"/>
              <w:bottom w:val="single" w:sz="4" w:space="0" w:color="auto"/>
              <w:right w:val="single" w:sz="4" w:space="0" w:color="auto"/>
            </w:tcBorders>
          </w:tcPr>
          <w:p w14:paraId="03C66EEE" w14:textId="00FF3C1D" w:rsidR="00106D82" w:rsidRPr="00BE21B5" w:rsidDel="00CB4163" w:rsidRDefault="00106D82" w:rsidP="004D6CA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81" w:author="Tomáš Kamenský" w:date="2021-06-14T10:34:00Z"/>
                <w:rFonts w:asciiTheme="minorHAnsi" w:hAnsiTheme="minorHAnsi" w:cstheme="minorHAnsi"/>
                <w:bCs/>
                <w:szCs w:val="19"/>
              </w:rPr>
            </w:pPr>
          </w:p>
        </w:tc>
      </w:tr>
    </w:tbl>
    <w:p w14:paraId="33B7F729" w14:textId="73AE23E1" w:rsidR="00106D82" w:rsidRPr="00BE21B5" w:rsidDel="00CB4163" w:rsidRDefault="00106D82" w:rsidP="00106D82">
      <w:pPr>
        <w:autoSpaceDE w:val="0"/>
        <w:autoSpaceDN w:val="0"/>
        <w:adjustRightInd w:val="0"/>
        <w:jc w:val="both"/>
        <w:rPr>
          <w:del w:id="82" w:author="Tomáš Kamenský" w:date="2021-06-14T10:34:00Z"/>
          <w:rFonts w:asciiTheme="minorHAnsi" w:hAnsiTheme="minorHAnsi" w:cstheme="minorHAnsi"/>
          <w:bCs/>
          <w:szCs w:val="19"/>
        </w:rPr>
      </w:pPr>
      <w:del w:id="83" w:author="Tomáš Kamenský" w:date="2021-06-14T10:34:00Z">
        <w:r w:rsidRPr="00BE21B5" w:rsidDel="00CB4163">
          <w:rPr>
            <w:rFonts w:asciiTheme="minorHAnsi" w:hAnsiTheme="minorHAnsi" w:cstheme="minorHAnsi"/>
            <w:bCs/>
            <w:szCs w:val="19"/>
          </w:rPr>
          <w:delText>(ďalej len „prijímateľ“)</w:delText>
        </w:r>
      </w:del>
    </w:p>
    <w:p w14:paraId="3391A581" w14:textId="7AA353F7" w:rsidR="00106D82" w:rsidRPr="00BE21B5" w:rsidDel="00CB4163" w:rsidRDefault="00106D82" w:rsidP="00106D82">
      <w:pPr>
        <w:autoSpaceDE w:val="0"/>
        <w:autoSpaceDN w:val="0"/>
        <w:adjustRightInd w:val="0"/>
        <w:jc w:val="both"/>
        <w:rPr>
          <w:del w:id="84" w:author="Tomáš Kamenský" w:date="2021-06-14T10:34:00Z"/>
          <w:rFonts w:asciiTheme="minorHAnsi" w:hAnsiTheme="minorHAnsi" w:cstheme="minorHAnsi"/>
          <w:bCs/>
          <w:szCs w:val="19"/>
        </w:rPr>
      </w:pPr>
    </w:p>
    <w:p w14:paraId="758715E2" w14:textId="30DB8C68" w:rsidR="00106D82" w:rsidRPr="00BE21B5" w:rsidDel="00CB4163" w:rsidRDefault="00106D82" w:rsidP="00106D82">
      <w:pPr>
        <w:autoSpaceDE w:val="0"/>
        <w:autoSpaceDN w:val="0"/>
        <w:adjustRightInd w:val="0"/>
        <w:jc w:val="both"/>
        <w:rPr>
          <w:del w:id="85" w:author="Tomáš Kamenský" w:date="2021-06-14T10:34:00Z"/>
          <w:rFonts w:asciiTheme="minorHAnsi" w:hAnsiTheme="minorHAnsi" w:cstheme="minorHAnsi"/>
          <w:b/>
          <w:bCs/>
          <w:szCs w:val="19"/>
        </w:rPr>
      </w:pPr>
      <w:del w:id="86" w:author="Tomáš Kamenský" w:date="2021-06-14T10:34:00Z">
        <w:r w:rsidRPr="00BE21B5" w:rsidDel="00CB4163">
          <w:rPr>
            <w:rFonts w:asciiTheme="minorHAnsi" w:hAnsiTheme="minorHAnsi" w:cstheme="minorHAnsi"/>
            <w:b/>
            <w:bCs/>
            <w:szCs w:val="19"/>
          </w:rPr>
          <w:delText>Projekt</w:delText>
        </w:r>
      </w:del>
    </w:p>
    <w:tbl>
      <w:tblPr>
        <w:tblStyle w:val="Mriekatabuky"/>
        <w:tblW w:w="0" w:type="auto"/>
        <w:tblLook w:val="04A0" w:firstRow="1" w:lastRow="0" w:firstColumn="1" w:lastColumn="0" w:noHBand="0" w:noVBand="1"/>
      </w:tblPr>
      <w:tblGrid>
        <w:gridCol w:w="2088"/>
        <w:gridCol w:w="7038"/>
      </w:tblGrid>
      <w:tr w:rsidR="00106D82" w:rsidRPr="00BE21B5" w:rsidDel="00CB4163" w14:paraId="13E74F6D" w14:textId="58FD7052" w:rsidTr="004D6CA6">
        <w:trPr>
          <w:cnfStyle w:val="100000000000" w:firstRow="1" w:lastRow="0" w:firstColumn="0" w:lastColumn="0" w:oddVBand="0" w:evenVBand="0" w:oddHBand="0" w:evenHBand="0" w:firstRowFirstColumn="0" w:firstRowLastColumn="0" w:lastRowFirstColumn="0" w:lastRowLastColumn="0"/>
          <w:del w:id="87"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left w:val="single" w:sz="4" w:space="0" w:color="auto"/>
              <w:bottom w:val="single" w:sz="4" w:space="0" w:color="auto"/>
              <w:right w:val="single" w:sz="4" w:space="0" w:color="auto"/>
            </w:tcBorders>
            <w:hideMark/>
          </w:tcPr>
          <w:p w14:paraId="5A5F7F01" w14:textId="0F68B5B6" w:rsidR="00106D82" w:rsidRPr="00BE21B5" w:rsidDel="00CB4163" w:rsidRDefault="00106D82" w:rsidP="004D6CA6">
            <w:pPr>
              <w:autoSpaceDE w:val="0"/>
              <w:autoSpaceDN w:val="0"/>
              <w:adjustRightInd w:val="0"/>
              <w:jc w:val="both"/>
              <w:rPr>
                <w:del w:id="88" w:author="Tomáš Kamenský" w:date="2021-06-14T10:34:00Z"/>
                <w:rFonts w:asciiTheme="minorHAnsi" w:hAnsiTheme="minorHAnsi" w:cstheme="minorHAnsi"/>
                <w:bCs/>
                <w:szCs w:val="19"/>
              </w:rPr>
            </w:pPr>
            <w:del w:id="89" w:author="Tomáš Kamenský" w:date="2021-06-14T10:34:00Z">
              <w:r w:rsidRPr="00BE21B5" w:rsidDel="00CB4163">
                <w:rPr>
                  <w:rFonts w:asciiTheme="minorHAnsi" w:hAnsiTheme="minorHAnsi" w:cstheme="minorHAnsi"/>
                  <w:bCs/>
                  <w:szCs w:val="19"/>
                </w:rPr>
                <w:delText>Program</w:delText>
              </w:r>
            </w:del>
          </w:p>
        </w:tc>
        <w:tc>
          <w:tcPr>
            <w:tcW w:w="7119" w:type="dxa"/>
            <w:tcBorders>
              <w:top w:val="single" w:sz="4" w:space="0" w:color="auto"/>
              <w:left w:val="single" w:sz="4" w:space="0" w:color="auto"/>
              <w:bottom w:val="single" w:sz="4" w:space="0" w:color="auto"/>
              <w:right w:val="single" w:sz="4" w:space="0" w:color="auto"/>
            </w:tcBorders>
            <w:hideMark/>
          </w:tcPr>
          <w:p w14:paraId="1C98259A" w14:textId="3F0FB772" w:rsidR="00106D82" w:rsidRPr="00BE21B5" w:rsidDel="00CB4163" w:rsidRDefault="00106D82" w:rsidP="004D6CA6">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del w:id="90" w:author="Tomáš Kamenský" w:date="2021-06-14T10:34:00Z"/>
                <w:rFonts w:asciiTheme="minorHAnsi" w:hAnsiTheme="minorHAnsi" w:cstheme="minorHAnsi"/>
                <w:bCs/>
                <w:szCs w:val="19"/>
              </w:rPr>
            </w:pPr>
          </w:p>
        </w:tc>
      </w:tr>
      <w:tr w:rsidR="00106D82" w:rsidRPr="00BE21B5" w:rsidDel="00CB4163" w14:paraId="634DE3F5" w14:textId="567C59A7" w:rsidTr="004D6CA6">
        <w:trPr>
          <w:del w:id="91"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left w:val="single" w:sz="4" w:space="0" w:color="auto"/>
              <w:bottom w:val="single" w:sz="4" w:space="0" w:color="auto"/>
              <w:right w:val="single" w:sz="4" w:space="0" w:color="auto"/>
            </w:tcBorders>
            <w:hideMark/>
          </w:tcPr>
          <w:p w14:paraId="2BDED134" w14:textId="3C05780E" w:rsidR="00106D82" w:rsidRPr="00BE21B5" w:rsidDel="00CB4163" w:rsidRDefault="00106D82" w:rsidP="004D6CA6">
            <w:pPr>
              <w:autoSpaceDE w:val="0"/>
              <w:autoSpaceDN w:val="0"/>
              <w:adjustRightInd w:val="0"/>
              <w:jc w:val="both"/>
              <w:rPr>
                <w:del w:id="92" w:author="Tomáš Kamenský" w:date="2021-06-14T10:34:00Z"/>
                <w:rFonts w:asciiTheme="minorHAnsi" w:hAnsiTheme="minorHAnsi" w:cstheme="minorHAnsi"/>
                <w:bCs/>
                <w:szCs w:val="19"/>
              </w:rPr>
            </w:pPr>
            <w:del w:id="93" w:author="Tomáš Kamenský" w:date="2021-06-14T10:34:00Z">
              <w:r w:rsidRPr="00BE21B5" w:rsidDel="00CB4163">
                <w:rPr>
                  <w:rFonts w:asciiTheme="minorHAnsi" w:hAnsiTheme="minorHAnsi" w:cstheme="minorHAnsi"/>
                  <w:bCs/>
                  <w:szCs w:val="19"/>
                </w:rPr>
                <w:delText>Číslo projektu</w:delText>
              </w:r>
            </w:del>
          </w:p>
        </w:tc>
        <w:tc>
          <w:tcPr>
            <w:tcW w:w="7119" w:type="dxa"/>
            <w:tcBorders>
              <w:top w:val="single" w:sz="4" w:space="0" w:color="auto"/>
              <w:left w:val="single" w:sz="4" w:space="0" w:color="auto"/>
              <w:bottom w:val="single" w:sz="4" w:space="0" w:color="auto"/>
              <w:right w:val="single" w:sz="4" w:space="0" w:color="auto"/>
            </w:tcBorders>
            <w:hideMark/>
          </w:tcPr>
          <w:p w14:paraId="1E0C921B" w14:textId="38DB774B" w:rsidR="00106D82" w:rsidRPr="00BE21B5" w:rsidDel="00CB4163" w:rsidRDefault="00106D82" w:rsidP="004D6CA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94" w:author="Tomáš Kamenský" w:date="2021-06-14T10:34:00Z"/>
                <w:rFonts w:asciiTheme="minorHAnsi" w:hAnsiTheme="minorHAnsi" w:cstheme="minorHAnsi"/>
                <w:bCs/>
                <w:szCs w:val="19"/>
              </w:rPr>
            </w:pPr>
          </w:p>
        </w:tc>
      </w:tr>
      <w:tr w:rsidR="00106D82" w:rsidRPr="00BE21B5" w:rsidDel="00CB4163" w14:paraId="753DBA35" w14:textId="089554B5" w:rsidTr="004D6CA6">
        <w:trPr>
          <w:del w:id="95"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left w:val="single" w:sz="4" w:space="0" w:color="auto"/>
              <w:bottom w:val="single" w:sz="4" w:space="0" w:color="auto"/>
              <w:right w:val="single" w:sz="4" w:space="0" w:color="auto"/>
            </w:tcBorders>
          </w:tcPr>
          <w:p w14:paraId="3E2F1927" w14:textId="23F9AAA9" w:rsidR="00106D82" w:rsidRPr="00BE21B5" w:rsidDel="00CB4163" w:rsidRDefault="00106D82" w:rsidP="004D6CA6">
            <w:pPr>
              <w:autoSpaceDE w:val="0"/>
              <w:autoSpaceDN w:val="0"/>
              <w:adjustRightInd w:val="0"/>
              <w:jc w:val="both"/>
              <w:rPr>
                <w:del w:id="96" w:author="Tomáš Kamenský" w:date="2021-06-14T10:34:00Z"/>
                <w:rFonts w:asciiTheme="minorHAnsi" w:hAnsiTheme="minorHAnsi" w:cstheme="minorHAnsi"/>
                <w:bCs/>
                <w:szCs w:val="19"/>
              </w:rPr>
            </w:pPr>
            <w:del w:id="97" w:author="Tomáš Kamenský" w:date="2021-06-14T10:34:00Z">
              <w:r w:rsidRPr="00BE21B5" w:rsidDel="00CB4163">
                <w:rPr>
                  <w:rFonts w:asciiTheme="minorHAnsi" w:hAnsiTheme="minorHAnsi" w:cstheme="minorHAnsi"/>
                  <w:bCs/>
                  <w:szCs w:val="19"/>
                </w:rPr>
                <w:delText>Názov projektu</w:delText>
              </w:r>
            </w:del>
          </w:p>
        </w:tc>
        <w:tc>
          <w:tcPr>
            <w:tcW w:w="7119" w:type="dxa"/>
            <w:tcBorders>
              <w:top w:val="single" w:sz="4" w:space="0" w:color="auto"/>
              <w:left w:val="single" w:sz="4" w:space="0" w:color="auto"/>
              <w:bottom w:val="single" w:sz="4" w:space="0" w:color="auto"/>
              <w:right w:val="single" w:sz="4" w:space="0" w:color="auto"/>
            </w:tcBorders>
          </w:tcPr>
          <w:p w14:paraId="2FE4BD45" w14:textId="3C14E4AB" w:rsidR="00106D82" w:rsidRPr="00BE21B5" w:rsidDel="00CB4163" w:rsidRDefault="00106D82" w:rsidP="004D6CA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98" w:author="Tomáš Kamenský" w:date="2021-06-14T10:34:00Z"/>
                <w:rFonts w:asciiTheme="minorHAnsi" w:hAnsiTheme="minorHAnsi" w:cstheme="minorHAnsi"/>
                <w:bCs/>
                <w:szCs w:val="19"/>
              </w:rPr>
            </w:pPr>
          </w:p>
        </w:tc>
      </w:tr>
      <w:tr w:rsidR="00106D82" w:rsidRPr="00BE21B5" w:rsidDel="00CB4163" w14:paraId="79C2173B" w14:textId="52E2A5BE" w:rsidTr="004D6CA6">
        <w:trPr>
          <w:del w:id="99"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Borders>
              <w:top w:val="single" w:sz="4" w:space="0" w:color="auto"/>
              <w:left w:val="single" w:sz="4" w:space="0" w:color="auto"/>
              <w:bottom w:val="single" w:sz="4" w:space="0" w:color="auto"/>
              <w:right w:val="single" w:sz="4" w:space="0" w:color="auto"/>
            </w:tcBorders>
          </w:tcPr>
          <w:p w14:paraId="5C1D81A8" w14:textId="0AE89B2F" w:rsidR="00106D82" w:rsidRPr="00BE21B5" w:rsidDel="00CB4163" w:rsidRDefault="00106D82" w:rsidP="004D6CA6">
            <w:pPr>
              <w:autoSpaceDE w:val="0"/>
              <w:autoSpaceDN w:val="0"/>
              <w:adjustRightInd w:val="0"/>
              <w:jc w:val="both"/>
              <w:rPr>
                <w:del w:id="100" w:author="Tomáš Kamenský" w:date="2021-06-14T10:34:00Z"/>
                <w:rFonts w:asciiTheme="minorHAnsi" w:hAnsiTheme="minorHAnsi" w:cstheme="minorHAnsi"/>
                <w:bCs/>
                <w:szCs w:val="19"/>
              </w:rPr>
            </w:pPr>
            <w:del w:id="101" w:author="Tomáš Kamenský" w:date="2021-06-14T10:34:00Z">
              <w:r w:rsidRPr="00BE21B5" w:rsidDel="00CB4163">
                <w:rPr>
                  <w:rFonts w:asciiTheme="minorHAnsi" w:hAnsiTheme="minorHAnsi" w:cstheme="minorHAnsi"/>
                  <w:bCs/>
                  <w:szCs w:val="19"/>
                </w:rPr>
                <w:delText>Číslo zmluvy o NFP/rozhodnutia o schválení žiadosti</w:delText>
              </w:r>
            </w:del>
          </w:p>
        </w:tc>
        <w:tc>
          <w:tcPr>
            <w:tcW w:w="7119" w:type="dxa"/>
            <w:tcBorders>
              <w:top w:val="single" w:sz="4" w:space="0" w:color="auto"/>
              <w:left w:val="single" w:sz="4" w:space="0" w:color="auto"/>
              <w:bottom w:val="single" w:sz="4" w:space="0" w:color="auto"/>
              <w:right w:val="single" w:sz="4" w:space="0" w:color="auto"/>
            </w:tcBorders>
          </w:tcPr>
          <w:p w14:paraId="7303F45A" w14:textId="189623A8" w:rsidR="00106D82" w:rsidRPr="00BE21B5" w:rsidDel="00CB4163" w:rsidRDefault="00106D82" w:rsidP="004D6CA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02" w:author="Tomáš Kamenský" w:date="2021-06-14T10:34:00Z"/>
                <w:rFonts w:asciiTheme="minorHAnsi" w:hAnsiTheme="minorHAnsi" w:cstheme="minorHAnsi"/>
                <w:bCs/>
                <w:szCs w:val="19"/>
              </w:rPr>
            </w:pPr>
          </w:p>
        </w:tc>
      </w:tr>
    </w:tbl>
    <w:p w14:paraId="26021A10" w14:textId="1FD9132C" w:rsidR="00106D82" w:rsidRPr="00BE21B5" w:rsidDel="00CB4163" w:rsidRDefault="00106D82" w:rsidP="00106D82">
      <w:pPr>
        <w:autoSpaceDE w:val="0"/>
        <w:autoSpaceDN w:val="0"/>
        <w:adjustRightInd w:val="0"/>
        <w:jc w:val="both"/>
        <w:rPr>
          <w:del w:id="103" w:author="Tomáš Kamenský" w:date="2021-06-14T10:34:00Z"/>
          <w:rFonts w:asciiTheme="minorHAnsi" w:hAnsiTheme="minorHAnsi" w:cstheme="minorHAnsi"/>
          <w:bCs/>
          <w:szCs w:val="19"/>
        </w:rPr>
      </w:pPr>
      <w:del w:id="104" w:author="Tomáš Kamenský" w:date="2021-06-14T10:34:00Z">
        <w:r w:rsidRPr="00BE21B5" w:rsidDel="00CB4163">
          <w:rPr>
            <w:rFonts w:asciiTheme="minorHAnsi" w:hAnsiTheme="minorHAnsi" w:cstheme="minorHAnsi"/>
            <w:bCs/>
            <w:szCs w:val="19"/>
          </w:rPr>
          <w:delText>(ďalej len „projekt“)</w:delText>
        </w:r>
      </w:del>
    </w:p>
    <w:p w14:paraId="39AE9362" w14:textId="65C147AA" w:rsidR="00106D82" w:rsidRPr="00BE21B5" w:rsidDel="00CB4163" w:rsidRDefault="00106D82" w:rsidP="00106D82">
      <w:pPr>
        <w:autoSpaceDE w:val="0"/>
        <w:autoSpaceDN w:val="0"/>
        <w:adjustRightInd w:val="0"/>
        <w:jc w:val="both"/>
        <w:rPr>
          <w:del w:id="105" w:author="Tomáš Kamenský" w:date="2021-06-14T10:34:00Z"/>
          <w:rFonts w:asciiTheme="minorHAnsi" w:hAnsiTheme="minorHAnsi" w:cstheme="minorHAnsi"/>
          <w:bCs/>
          <w:szCs w:val="19"/>
        </w:rPr>
      </w:pPr>
    </w:p>
    <w:p w14:paraId="7958D996" w14:textId="38A75895" w:rsidR="00106D82" w:rsidRPr="00BE21B5" w:rsidDel="00CB4163" w:rsidRDefault="00106D82" w:rsidP="00106D82">
      <w:pPr>
        <w:autoSpaceDE w:val="0"/>
        <w:autoSpaceDN w:val="0"/>
        <w:adjustRightInd w:val="0"/>
        <w:jc w:val="both"/>
        <w:rPr>
          <w:del w:id="106" w:author="Tomáš Kamenský" w:date="2021-06-14T10:34:00Z"/>
          <w:rFonts w:asciiTheme="minorHAnsi" w:hAnsiTheme="minorHAnsi" w:cstheme="minorHAnsi"/>
          <w:b/>
          <w:bCs/>
          <w:szCs w:val="19"/>
        </w:rPr>
      </w:pPr>
      <w:del w:id="107" w:author="Tomáš Kamenský" w:date="2021-06-14T10:34:00Z">
        <w:r w:rsidRPr="00BE21B5" w:rsidDel="00CB4163">
          <w:rPr>
            <w:rFonts w:asciiTheme="minorHAnsi" w:hAnsiTheme="minorHAnsi" w:cstheme="minorHAnsi"/>
            <w:b/>
            <w:bCs/>
            <w:szCs w:val="19"/>
          </w:rPr>
          <w:delText xml:space="preserve">Poskytovateľ nenávratného finančného príspevku </w:delText>
        </w:r>
      </w:del>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7050"/>
      </w:tblGrid>
      <w:tr w:rsidR="00106D82" w:rsidRPr="00BE21B5" w:rsidDel="00CB4163" w14:paraId="3BFC87D6" w14:textId="6CAFE452" w:rsidTr="00BE21B5">
        <w:trPr>
          <w:cnfStyle w:val="100000000000" w:firstRow="1" w:lastRow="0" w:firstColumn="0" w:lastColumn="0" w:oddVBand="0" w:evenVBand="0" w:oddHBand="0" w:evenHBand="0" w:firstRowFirstColumn="0" w:firstRowLastColumn="0" w:lastRowFirstColumn="0" w:lastRowLastColumn="0"/>
          <w:del w:id="108"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Pr>
          <w:p w14:paraId="60A0382A" w14:textId="5BEA1075" w:rsidR="00106D82" w:rsidRPr="00BE21B5" w:rsidDel="00CB4163" w:rsidRDefault="00106D82" w:rsidP="004D6CA6">
            <w:pPr>
              <w:autoSpaceDE w:val="0"/>
              <w:autoSpaceDN w:val="0"/>
              <w:adjustRightInd w:val="0"/>
              <w:jc w:val="both"/>
              <w:rPr>
                <w:del w:id="109" w:author="Tomáš Kamenský" w:date="2021-06-14T10:34:00Z"/>
                <w:rFonts w:asciiTheme="minorHAnsi" w:hAnsiTheme="minorHAnsi" w:cstheme="minorHAnsi"/>
                <w:bCs/>
                <w:szCs w:val="19"/>
              </w:rPr>
            </w:pPr>
            <w:del w:id="110" w:author="Tomáš Kamenský" w:date="2021-06-14T10:34:00Z">
              <w:r w:rsidRPr="00BE21B5" w:rsidDel="00CB4163">
                <w:rPr>
                  <w:rFonts w:asciiTheme="minorHAnsi" w:hAnsiTheme="minorHAnsi" w:cstheme="minorHAnsi"/>
                  <w:bCs/>
                  <w:szCs w:val="19"/>
                </w:rPr>
                <w:delText xml:space="preserve">Názov </w:delText>
              </w:r>
            </w:del>
          </w:p>
        </w:tc>
        <w:tc>
          <w:tcPr>
            <w:tcW w:w="7119" w:type="dxa"/>
          </w:tcPr>
          <w:p w14:paraId="7D979A04" w14:textId="63EF417A" w:rsidR="00106D82" w:rsidRPr="00BE21B5" w:rsidDel="00CB4163" w:rsidRDefault="00106D82" w:rsidP="004D6CA6">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del w:id="111" w:author="Tomáš Kamenský" w:date="2021-06-14T10:34:00Z"/>
                <w:rFonts w:asciiTheme="minorHAnsi" w:hAnsiTheme="minorHAnsi" w:cstheme="minorHAnsi"/>
                <w:bCs/>
                <w:szCs w:val="19"/>
              </w:rPr>
            </w:pPr>
            <w:del w:id="112" w:author="Tomáš Kamenský" w:date="2021-06-14T10:34:00Z">
              <w:r w:rsidRPr="00BE21B5" w:rsidDel="00CB4163">
                <w:rPr>
                  <w:rFonts w:asciiTheme="minorHAnsi" w:hAnsiTheme="minorHAnsi" w:cstheme="minorHAnsi"/>
                  <w:bCs/>
                  <w:szCs w:val="19"/>
                </w:rPr>
                <w:delText>Ministerstvo vnútra Slovenskej republiky</w:delText>
              </w:r>
            </w:del>
          </w:p>
        </w:tc>
      </w:tr>
      <w:tr w:rsidR="00106D82" w:rsidRPr="00BE21B5" w:rsidDel="00CB4163" w14:paraId="227B3B8B" w14:textId="1786F8FA" w:rsidTr="00BE21B5">
        <w:trPr>
          <w:del w:id="113"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Pr>
          <w:p w14:paraId="61F3E44C" w14:textId="00F712FD" w:rsidR="00106D82" w:rsidRPr="00BE21B5" w:rsidDel="00CB4163" w:rsidRDefault="00106D82" w:rsidP="004D6CA6">
            <w:pPr>
              <w:autoSpaceDE w:val="0"/>
              <w:autoSpaceDN w:val="0"/>
              <w:adjustRightInd w:val="0"/>
              <w:jc w:val="both"/>
              <w:rPr>
                <w:del w:id="114" w:author="Tomáš Kamenský" w:date="2021-06-14T10:34:00Z"/>
                <w:rFonts w:asciiTheme="minorHAnsi" w:hAnsiTheme="minorHAnsi" w:cstheme="minorHAnsi"/>
                <w:bCs/>
                <w:szCs w:val="19"/>
              </w:rPr>
            </w:pPr>
            <w:del w:id="115" w:author="Tomáš Kamenský" w:date="2021-06-14T10:34:00Z">
              <w:r w:rsidRPr="00BE21B5" w:rsidDel="00CB4163">
                <w:rPr>
                  <w:rFonts w:asciiTheme="minorHAnsi" w:hAnsiTheme="minorHAnsi" w:cstheme="minorHAnsi"/>
                  <w:bCs/>
                  <w:szCs w:val="19"/>
                </w:rPr>
                <w:delText xml:space="preserve">Sídlo </w:delText>
              </w:r>
            </w:del>
          </w:p>
        </w:tc>
        <w:tc>
          <w:tcPr>
            <w:tcW w:w="7119" w:type="dxa"/>
          </w:tcPr>
          <w:p w14:paraId="648A235B" w14:textId="21A023B7" w:rsidR="00106D82" w:rsidRPr="00BE21B5" w:rsidDel="00CB4163" w:rsidRDefault="00106D82" w:rsidP="004D6CA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16" w:author="Tomáš Kamenský" w:date="2021-06-14T10:34:00Z"/>
                <w:rFonts w:asciiTheme="minorHAnsi" w:hAnsiTheme="minorHAnsi" w:cstheme="minorHAnsi"/>
                <w:bCs/>
                <w:szCs w:val="19"/>
              </w:rPr>
            </w:pPr>
          </w:p>
        </w:tc>
      </w:tr>
      <w:tr w:rsidR="00106D82" w:rsidRPr="00BE21B5" w:rsidDel="00CB4163" w14:paraId="221AE3DA" w14:textId="6286685D" w:rsidTr="00BE21B5">
        <w:trPr>
          <w:del w:id="117" w:author="Tomáš Kamenský" w:date="2021-06-14T10:34:00Z"/>
        </w:trPr>
        <w:tc>
          <w:tcPr>
            <w:cnfStyle w:val="001000000000" w:firstRow="0" w:lastRow="0" w:firstColumn="1" w:lastColumn="0" w:oddVBand="0" w:evenVBand="0" w:oddHBand="0" w:evenHBand="0" w:firstRowFirstColumn="0" w:firstRowLastColumn="0" w:lastRowFirstColumn="0" w:lastRowLastColumn="0"/>
            <w:tcW w:w="2093" w:type="dxa"/>
          </w:tcPr>
          <w:p w14:paraId="6CA80308" w14:textId="17CA3AC0" w:rsidR="00106D82" w:rsidRPr="00BE21B5" w:rsidDel="00CB4163" w:rsidRDefault="00106D82" w:rsidP="004D6CA6">
            <w:pPr>
              <w:autoSpaceDE w:val="0"/>
              <w:autoSpaceDN w:val="0"/>
              <w:adjustRightInd w:val="0"/>
              <w:jc w:val="both"/>
              <w:rPr>
                <w:del w:id="118" w:author="Tomáš Kamenský" w:date="2021-06-14T10:34:00Z"/>
                <w:rFonts w:asciiTheme="minorHAnsi" w:hAnsiTheme="minorHAnsi" w:cstheme="minorHAnsi"/>
                <w:bCs/>
                <w:szCs w:val="19"/>
              </w:rPr>
            </w:pPr>
            <w:del w:id="119" w:author="Tomáš Kamenský" w:date="2021-06-14T10:34:00Z">
              <w:r w:rsidRPr="00BE21B5" w:rsidDel="00CB4163">
                <w:rPr>
                  <w:rFonts w:asciiTheme="minorHAnsi" w:hAnsiTheme="minorHAnsi" w:cstheme="minorHAnsi"/>
                  <w:bCs/>
                  <w:szCs w:val="19"/>
                </w:rPr>
                <w:delText>IČO</w:delText>
              </w:r>
            </w:del>
          </w:p>
        </w:tc>
        <w:tc>
          <w:tcPr>
            <w:tcW w:w="7119" w:type="dxa"/>
          </w:tcPr>
          <w:p w14:paraId="04894B50" w14:textId="443C90A8" w:rsidR="00106D82" w:rsidRPr="00BE21B5" w:rsidDel="00CB4163" w:rsidRDefault="00106D82" w:rsidP="004D6CA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20" w:author="Tomáš Kamenský" w:date="2021-06-14T10:34:00Z"/>
                <w:rFonts w:asciiTheme="minorHAnsi" w:hAnsiTheme="minorHAnsi" w:cstheme="minorHAnsi"/>
                <w:bCs/>
                <w:szCs w:val="19"/>
              </w:rPr>
            </w:pPr>
          </w:p>
        </w:tc>
      </w:tr>
    </w:tbl>
    <w:p w14:paraId="7CA3E6FA" w14:textId="200D6A5F" w:rsidR="00106D82" w:rsidRPr="00BE21B5" w:rsidDel="00CB4163" w:rsidRDefault="00106D82" w:rsidP="00106D82">
      <w:pPr>
        <w:autoSpaceDE w:val="0"/>
        <w:autoSpaceDN w:val="0"/>
        <w:adjustRightInd w:val="0"/>
        <w:jc w:val="both"/>
        <w:rPr>
          <w:del w:id="121" w:author="Tomáš Kamenský" w:date="2021-06-14T10:34:00Z"/>
          <w:rFonts w:asciiTheme="minorHAnsi" w:hAnsiTheme="minorHAnsi" w:cstheme="minorHAnsi"/>
          <w:bCs/>
          <w:szCs w:val="19"/>
        </w:rPr>
      </w:pPr>
      <w:del w:id="122" w:author="Tomáš Kamenský" w:date="2021-06-14T10:34:00Z">
        <w:r w:rsidRPr="00BE21B5" w:rsidDel="00CB4163">
          <w:rPr>
            <w:rFonts w:asciiTheme="minorHAnsi" w:hAnsiTheme="minorHAnsi" w:cstheme="minorHAnsi"/>
            <w:bCs/>
            <w:szCs w:val="19"/>
          </w:rPr>
          <w:delText>(ďalej len „poskytovateľ“)</w:delText>
        </w:r>
      </w:del>
    </w:p>
    <w:p w14:paraId="36E0FB48" w14:textId="1DAF8C85" w:rsidR="00106D82" w:rsidRPr="00BE21B5" w:rsidDel="00CB4163" w:rsidRDefault="00A439E7" w:rsidP="00A439E7">
      <w:pPr>
        <w:tabs>
          <w:tab w:val="left" w:pos="3465"/>
        </w:tabs>
        <w:autoSpaceDE w:val="0"/>
        <w:autoSpaceDN w:val="0"/>
        <w:adjustRightInd w:val="0"/>
        <w:jc w:val="both"/>
        <w:rPr>
          <w:del w:id="123" w:author="Tomáš Kamenský" w:date="2021-06-14T10:34:00Z"/>
          <w:rFonts w:asciiTheme="minorHAnsi" w:hAnsiTheme="minorHAnsi" w:cstheme="minorHAnsi"/>
          <w:szCs w:val="19"/>
        </w:rPr>
      </w:pPr>
      <w:del w:id="124" w:author="Tomáš Kamenský" w:date="2021-06-14T10:34:00Z">
        <w:r w:rsidDel="00CB4163">
          <w:rPr>
            <w:rFonts w:asciiTheme="minorHAnsi" w:hAnsiTheme="minorHAnsi" w:cstheme="minorHAnsi"/>
            <w:szCs w:val="19"/>
          </w:rPr>
          <w:tab/>
        </w:r>
      </w:del>
    </w:p>
    <w:p w14:paraId="7014D9BC" w14:textId="72AE97CA" w:rsidR="00106D82" w:rsidDel="00CB4163" w:rsidRDefault="00106D82" w:rsidP="00106D82">
      <w:pPr>
        <w:autoSpaceDE w:val="0"/>
        <w:autoSpaceDN w:val="0"/>
        <w:adjustRightInd w:val="0"/>
        <w:jc w:val="both"/>
        <w:rPr>
          <w:del w:id="125" w:author="Tomáš Kamenský" w:date="2021-06-14T10:34:00Z"/>
          <w:rFonts w:asciiTheme="minorHAnsi" w:hAnsiTheme="minorHAnsi" w:cstheme="minorHAnsi"/>
          <w:szCs w:val="19"/>
        </w:rPr>
      </w:pPr>
    </w:p>
    <w:p w14:paraId="30ADE12D" w14:textId="10A0DECC" w:rsidR="006F7925" w:rsidRPr="006F7925" w:rsidDel="00CB4163" w:rsidRDefault="006F7925" w:rsidP="006F7925">
      <w:pPr>
        <w:autoSpaceDE w:val="0"/>
        <w:autoSpaceDN w:val="0"/>
        <w:adjustRightInd w:val="0"/>
        <w:jc w:val="both"/>
        <w:rPr>
          <w:del w:id="126" w:author="Tomáš Kamenský" w:date="2021-06-14T10:34:00Z"/>
          <w:rFonts w:asciiTheme="minorHAnsi" w:hAnsiTheme="minorHAnsi" w:cstheme="minorHAnsi"/>
          <w:b/>
          <w:bCs/>
          <w:szCs w:val="19"/>
        </w:rPr>
      </w:pPr>
      <w:del w:id="127" w:author="Tomáš Kamenský" w:date="2021-06-14T10:34:00Z">
        <w:r w:rsidRPr="006F7925" w:rsidDel="00CB4163">
          <w:rPr>
            <w:rFonts w:asciiTheme="minorHAnsi" w:hAnsiTheme="minorHAnsi" w:cstheme="minorHAnsi"/>
            <w:b/>
            <w:bCs/>
            <w:szCs w:val="19"/>
          </w:rPr>
          <w:delText>Verejné obstarávanie</w:delText>
        </w:r>
      </w:del>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7040"/>
      </w:tblGrid>
      <w:tr w:rsidR="006F7925" w:rsidRPr="006F7925" w:rsidDel="00CB4163" w14:paraId="08BB8AA4" w14:textId="197E6519" w:rsidTr="00B21B56">
        <w:trPr>
          <w:cnfStyle w:val="100000000000" w:firstRow="1" w:lastRow="0" w:firstColumn="0" w:lastColumn="0" w:oddVBand="0" w:evenVBand="0" w:oddHBand="0" w:evenHBand="0" w:firstRowFirstColumn="0" w:firstRowLastColumn="0" w:lastRowFirstColumn="0" w:lastRowLastColumn="0"/>
          <w:del w:id="128" w:author="Tomáš Kamenský" w:date="2021-06-14T10:34:00Z"/>
        </w:trPr>
        <w:tc>
          <w:tcPr>
            <w:cnfStyle w:val="001000000000" w:firstRow="0" w:lastRow="0" w:firstColumn="1" w:lastColumn="0" w:oddVBand="0" w:evenVBand="0" w:oddHBand="0" w:evenHBand="0" w:firstRowFirstColumn="0" w:firstRowLastColumn="0" w:lastRowFirstColumn="0" w:lastRowLastColumn="0"/>
            <w:tcW w:w="2086" w:type="dxa"/>
            <w:shd w:val="clear" w:color="auto" w:fill="72C7E7" w:themeFill="accent4"/>
          </w:tcPr>
          <w:p w14:paraId="19A44EF8" w14:textId="5E2A7EAD" w:rsidR="006F7925" w:rsidRPr="00BE21B5" w:rsidDel="00CB4163" w:rsidRDefault="006F7925" w:rsidP="00201905">
            <w:pPr>
              <w:autoSpaceDE w:val="0"/>
              <w:autoSpaceDN w:val="0"/>
              <w:adjustRightInd w:val="0"/>
              <w:jc w:val="both"/>
              <w:rPr>
                <w:del w:id="129" w:author="Tomáš Kamenský" w:date="2021-06-14T10:34:00Z"/>
                <w:rFonts w:asciiTheme="minorHAnsi" w:hAnsiTheme="minorHAnsi" w:cstheme="minorHAnsi"/>
                <w:bCs/>
                <w:szCs w:val="19"/>
              </w:rPr>
            </w:pPr>
            <w:del w:id="130" w:author="Tomáš Kamenský" w:date="2021-06-14T10:34:00Z">
              <w:r w:rsidRPr="00BE21B5" w:rsidDel="00CB4163">
                <w:rPr>
                  <w:rFonts w:asciiTheme="minorHAnsi" w:hAnsiTheme="minorHAnsi" w:cstheme="minorHAnsi"/>
                  <w:bCs/>
                  <w:szCs w:val="19"/>
                </w:rPr>
                <w:delText xml:space="preserve">Názov </w:delText>
              </w:r>
            </w:del>
          </w:p>
        </w:tc>
        <w:tc>
          <w:tcPr>
            <w:tcW w:w="7040" w:type="dxa"/>
            <w:shd w:val="clear" w:color="auto" w:fill="72C7E7" w:themeFill="accent4"/>
          </w:tcPr>
          <w:p w14:paraId="4F764ED8" w14:textId="0A37CB49" w:rsidR="006F7925" w:rsidRPr="00BE21B5" w:rsidDel="00CB4163" w:rsidRDefault="006F7925" w:rsidP="00201905">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del w:id="131" w:author="Tomáš Kamenský" w:date="2021-06-14T10:34:00Z"/>
                <w:rFonts w:asciiTheme="minorHAnsi" w:hAnsiTheme="minorHAnsi" w:cstheme="minorHAnsi"/>
                <w:bCs/>
                <w:szCs w:val="19"/>
              </w:rPr>
            </w:pPr>
            <w:del w:id="132" w:author="Tomáš Kamenský" w:date="2021-06-14T10:34:00Z">
              <w:r w:rsidDel="00CB4163">
                <w:rPr>
                  <w:rFonts w:asciiTheme="minorHAnsi" w:hAnsiTheme="minorHAnsi" w:cstheme="minorHAnsi"/>
                  <w:bCs/>
                  <w:szCs w:val="19"/>
                </w:rPr>
                <w:delText xml:space="preserve"> </w:delText>
              </w:r>
            </w:del>
          </w:p>
        </w:tc>
      </w:tr>
      <w:tr w:rsidR="006F7925" w:rsidRPr="00BE21B5" w:rsidDel="00CB4163" w14:paraId="66866135" w14:textId="4B4F4837" w:rsidTr="00201905">
        <w:trPr>
          <w:del w:id="133" w:author="Tomáš Kamenský" w:date="2021-06-14T10:34:00Z"/>
        </w:trPr>
        <w:tc>
          <w:tcPr>
            <w:cnfStyle w:val="001000000000" w:firstRow="0" w:lastRow="0" w:firstColumn="1" w:lastColumn="0" w:oddVBand="0" w:evenVBand="0" w:oddHBand="0" w:evenHBand="0" w:firstRowFirstColumn="0" w:firstRowLastColumn="0" w:lastRowFirstColumn="0" w:lastRowLastColumn="0"/>
            <w:tcW w:w="2086" w:type="dxa"/>
          </w:tcPr>
          <w:p w14:paraId="1DC264B6" w14:textId="101B1F08" w:rsidR="006F7925" w:rsidRPr="00BE21B5" w:rsidDel="00CB4163" w:rsidRDefault="006F7925" w:rsidP="00201905">
            <w:pPr>
              <w:autoSpaceDE w:val="0"/>
              <w:autoSpaceDN w:val="0"/>
              <w:adjustRightInd w:val="0"/>
              <w:jc w:val="both"/>
              <w:rPr>
                <w:del w:id="134" w:author="Tomáš Kamenský" w:date="2021-06-14T10:34:00Z"/>
                <w:rFonts w:asciiTheme="minorHAnsi" w:hAnsiTheme="minorHAnsi" w:cstheme="minorHAnsi"/>
                <w:bCs/>
                <w:szCs w:val="19"/>
              </w:rPr>
            </w:pPr>
            <w:del w:id="135" w:author="Tomáš Kamenský" w:date="2021-06-14T10:34:00Z">
              <w:r w:rsidDel="00CB4163">
                <w:rPr>
                  <w:rFonts w:asciiTheme="minorHAnsi" w:hAnsiTheme="minorHAnsi" w:cstheme="minorHAnsi"/>
                  <w:bCs/>
                  <w:szCs w:val="19"/>
                </w:rPr>
                <w:delText>Presná identifikácia verejného obstarávania (predmet – T/S/SP, finančný limit, postup a číslo oznámenia/výzvy a pod.)</w:delText>
              </w:r>
            </w:del>
          </w:p>
        </w:tc>
        <w:tc>
          <w:tcPr>
            <w:tcW w:w="7040" w:type="dxa"/>
          </w:tcPr>
          <w:p w14:paraId="459E5742" w14:textId="7B822841" w:rsidR="006F7925" w:rsidRPr="00BE21B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36" w:author="Tomáš Kamenský" w:date="2021-06-14T10:34:00Z"/>
                <w:rFonts w:asciiTheme="minorHAnsi" w:hAnsiTheme="minorHAnsi" w:cstheme="minorHAnsi"/>
                <w:bCs/>
                <w:szCs w:val="19"/>
              </w:rPr>
            </w:pPr>
          </w:p>
        </w:tc>
      </w:tr>
    </w:tbl>
    <w:p w14:paraId="63A221E8" w14:textId="3B923089" w:rsidR="006F7925" w:rsidRPr="00BE21B5" w:rsidDel="00CB4163" w:rsidRDefault="006F7925" w:rsidP="00106D82">
      <w:pPr>
        <w:autoSpaceDE w:val="0"/>
        <w:autoSpaceDN w:val="0"/>
        <w:adjustRightInd w:val="0"/>
        <w:jc w:val="both"/>
        <w:rPr>
          <w:del w:id="137" w:author="Tomáš Kamenský" w:date="2021-06-14T10:34:00Z"/>
          <w:rFonts w:asciiTheme="minorHAnsi" w:hAnsiTheme="minorHAnsi" w:cstheme="minorHAnsi"/>
          <w:szCs w:val="19"/>
        </w:rPr>
      </w:pPr>
    </w:p>
    <w:p w14:paraId="6AF206AB" w14:textId="413E48B3" w:rsidR="00106D82" w:rsidRPr="00BE21B5" w:rsidDel="00CB4163" w:rsidRDefault="00106D82" w:rsidP="00F60251">
      <w:pPr>
        <w:autoSpaceDE w:val="0"/>
        <w:autoSpaceDN w:val="0"/>
        <w:adjustRightInd w:val="0"/>
        <w:jc w:val="both"/>
        <w:rPr>
          <w:del w:id="138" w:author="Tomáš Kamenský" w:date="2021-06-14T10:34:00Z"/>
          <w:rFonts w:asciiTheme="minorHAnsi" w:hAnsiTheme="minorHAnsi" w:cstheme="minorHAnsi"/>
          <w:szCs w:val="19"/>
        </w:rPr>
      </w:pPr>
      <w:del w:id="139" w:author="Tomáš Kamenský" w:date="2021-06-14T10:34:00Z">
        <w:r w:rsidRPr="00BE21B5" w:rsidDel="00CB4163">
          <w:rPr>
            <w:rFonts w:asciiTheme="minorHAnsi" w:hAnsiTheme="minorHAnsi" w:cstheme="minorHAnsi"/>
            <w:szCs w:val="19"/>
          </w:rPr>
          <w:delText>Dolupodpísan</w:delText>
        </w:r>
        <w:r w:rsidR="006F7925" w:rsidDel="00CB4163">
          <w:rPr>
            <w:rFonts w:asciiTheme="minorHAnsi" w:hAnsiTheme="minorHAnsi" w:cstheme="minorHAnsi"/>
            <w:szCs w:val="19"/>
          </w:rPr>
          <w:delText>á</w:delText>
        </w:r>
        <w:r w:rsidRPr="00BE21B5" w:rsidDel="00CB4163">
          <w:rPr>
            <w:rFonts w:asciiTheme="minorHAnsi" w:hAnsiTheme="minorHAnsi" w:cstheme="minorHAnsi"/>
            <w:szCs w:val="19"/>
          </w:rPr>
          <w:delText xml:space="preserve"> </w:delText>
        </w:r>
        <w:r w:rsidR="006F7925" w:rsidDel="00CB4163">
          <w:rPr>
            <w:rFonts w:asciiTheme="minorHAnsi" w:hAnsiTheme="minorHAnsi" w:cstheme="minorHAnsi"/>
            <w:szCs w:val="19"/>
          </w:rPr>
          <w:delText>zainteresovaná osoba</w:delText>
        </w:r>
        <w:r w:rsidR="006F7925" w:rsidRPr="00BE21B5" w:rsidDel="00CB4163">
          <w:rPr>
            <w:rFonts w:asciiTheme="minorHAnsi" w:hAnsiTheme="minorHAnsi" w:cstheme="minorHAnsi"/>
            <w:szCs w:val="19"/>
          </w:rPr>
          <w:delText xml:space="preserve"> </w:delText>
        </w:r>
        <w:r w:rsidRPr="00BE21B5" w:rsidDel="00CB4163">
          <w:rPr>
            <w:rFonts w:asciiTheme="minorHAnsi" w:hAnsiTheme="minorHAnsi" w:cstheme="minorHAnsi"/>
            <w:szCs w:val="19"/>
          </w:rPr>
          <w:delText xml:space="preserve">vyhlasujem, že v danom </w:delText>
        </w:r>
        <w:r w:rsidR="00C07298" w:rsidDel="00CB4163">
          <w:rPr>
            <w:rFonts w:asciiTheme="minorHAnsi" w:hAnsiTheme="minorHAnsi" w:cstheme="minorHAnsi"/>
            <w:szCs w:val="19"/>
          </w:rPr>
          <w:delText>verejnom obstarávaní</w:delText>
        </w:r>
        <w:r w:rsidR="00C07298" w:rsidRPr="00BE21B5" w:rsidDel="00CB4163">
          <w:rPr>
            <w:rFonts w:asciiTheme="minorHAnsi" w:hAnsiTheme="minorHAnsi" w:cstheme="minorHAnsi"/>
            <w:szCs w:val="19"/>
          </w:rPr>
          <w:delText xml:space="preserve"> </w:delText>
        </w:r>
        <w:r w:rsidRPr="00BE21B5" w:rsidDel="00CB4163">
          <w:rPr>
            <w:rFonts w:asciiTheme="minorHAnsi" w:hAnsiTheme="minorHAnsi" w:cstheme="minorHAnsi"/>
            <w:szCs w:val="19"/>
          </w:rPr>
          <w:delText>neexistuje konflikt záujmov v zmysle:</w:delText>
        </w:r>
      </w:del>
    </w:p>
    <w:p w14:paraId="61F6B43F" w14:textId="1829EFE8" w:rsidR="00106D82" w:rsidRPr="00BE21B5" w:rsidDel="00CB4163" w:rsidRDefault="00316DA5" w:rsidP="005E6F97">
      <w:pPr>
        <w:pStyle w:val="Bulletslevel1"/>
        <w:jc w:val="both"/>
        <w:rPr>
          <w:del w:id="140" w:author="Tomáš Kamenský" w:date="2021-06-14T10:34:00Z"/>
        </w:rPr>
      </w:pPr>
      <w:del w:id="141" w:author="Tomáš Kamenský" w:date="2021-06-14T10:34:00Z">
        <w:r w:rsidRPr="00316DA5" w:rsidDel="00CB4163">
          <w:rPr>
            <w:rFonts w:asciiTheme="minorHAnsi" w:hAnsiTheme="minorHAnsi" w:cstheme="minorHAnsi"/>
            <w:szCs w:val="19"/>
          </w:rPr>
          <w:delText>článku 61 nariadenia Európskeho parlamentu a Rady (EÚ, EURATOM) č. 2018/1046</w:delText>
        </w:r>
        <w:r w:rsidR="00106D82" w:rsidRPr="00BE21B5" w:rsidDel="00CB4163">
          <w:delText xml:space="preserve">  o rozpočtových pravidlách, ktoré sa vzťahujú na všeobecný rozpočet Únie v platnom znení a tiež </w:delText>
        </w:r>
      </w:del>
    </w:p>
    <w:p w14:paraId="2540CC3D" w14:textId="11A059C0" w:rsidR="006F7925" w:rsidRPr="00BE21B5" w:rsidDel="00CB4163" w:rsidRDefault="006F7925" w:rsidP="00F60251">
      <w:pPr>
        <w:pStyle w:val="Bulletslevel1"/>
        <w:jc w:val="both"/>
        <w:rPr>
          <w:del w:id="142" w:author="Tomáš Kamenský" w:date="2021-06-14T10:34:00Z"/>
          <w:rFonts w:asciiTheme="minorHAnsi" w:hAnsiTheme="minorHAnsi" w:cstheme="minorHAnsi"/>
          <w:szCs w:val="19"/>
        </w:rPr>
      </w:pPr>
      <w:del w:id="143" w:author="Tomáš Kamenský" w:date="2021-06-14T10:34:00Z">
        <w:r w:rsidRPr="006F7925" w:rsidDel="00CB4163">
          <w:rPr>
            <w:rFonts w:asciiTheme="minorHAnsi" w:hAnsiTheme="minorHAnsi" w:cstheme="minorHAnsi"/>
            <w:szCs w:val="19"/>
            <w:lang w:val="en-US"/>
          </w:rPr>
          <w:delText>§ 23 zákona č. 343/2015 Z.z. o verejnom obstarávaní a o zmene a doplnení niektorých zákonov v znení neskorších predpisov.</w:delText>
        </w:r>
      </w:del>
    </w:p>
    <w:p w14:paraId="1E27C0F7" w14:textId="1CD7B96B" w:rsidR="00106D82" w:rsidRPr="00BE21B5" w:rsidDel="00CB4163" w:rsidRDefault="00106D82">
      <w:pPr>
        <w:pStyle w:val="Odsekzoznamu"/>
        <w:ind w:left="0"/>
        <w:jc w:val="both"/>
        <w:rPr>
          <w:del w:id="144" w:author="Tomáš Kamenský" w:date="2021-06-14T10:34:00Z"/>
          <w:rFonts w:asciiTheme="minorHAnsi" w:hAnsiTheme="minorHAnsi" w:cstheme="minorHAnsi"/>
          <w:sz w:val="19"/>
          <w:szCs w:val="19"/>
          <w:lang w:val="en-US" w:eastAsia="en-US"/>
        </w:rPr>
      </w:pPr>
      <w:del w:id="145" w:author="Tomáš Kamenský" w:date="2021-06-14T10:34:00Z">
        <w:r w:rsidRPr="00BE21B5" w:rsidDel="00CB4163">
          <w:rPr>
            <w:rFonts w:asciiTheme="minorHAnsi" w:hAnsiTheme="minorHAnsi" w:cstheme="minorHAnsi"/>
            <w:i/>
            <w:color w:val="000000"/>
            <w:sz w:val="19"/>
            <w:szCs w:val="19"/>
            <w:lang w:eastAsia="sk-SK"/>
          </w:rPr>
          <w:br/>
        </w:r>
        <w:r w:rsidRPr="00BE21B5" w:rsidDel="00CB4163">
          <w:rPr>
            <w:rFonts w:asciiTheme="minorHAnsi" w:hAnsiTheme="minorHAnsi" w:cstheme="minorHAnsi"/>
            <w:sz w:val="19"/>
            <w:szCs w:val="19"/>
            <w:lang w:val="en-US" w:eastAsia="en-US"/>
          </w:rPr>
          <w:delText xml:space="preserve">Týmto vyhlasujem, že v prípade ak podľa mojich vedomostí/vedomostí </w:delText>
        </w:r>
        <w:r w:rsidR="00C07298" w:rsidRPr="00C07298" w:rsidDel="00CB4163">
          <w:rPr>
            <w:rFonts w:asciiTheme="minorHAnsi" w:hAnsiTheme="minorHAnsi" w:cstheme="minorHAnsi"/>
            <w:sz w:val="19"/>
            <w:szCs w:val="19"/>
            <w:lang w:val="en-US" w:eastAsia="en-US"/>
          </w:rPr>
          <w:delText>verejného obstarávateľa, resp. osoby podľa § 8 zákona o VO (ktorý predmetné VO realizoval)</w:delText>
        </w:r>
        <w:r w:rsidRPr="00BE21B5" w:rsidDel="00CB4163">
          <w:rPr>
            <w:rFonts w:asciiTheme="minorHAnsi" w:hAnsiTheme="minorHAnsi" w:cstheme="minorHAnsi"/>
            <w:sz w:val="19"/>
            <w:szCs w:val="19"/>
            <w:lang w:val="en-US" w:eastAsia="en-US"/>
          </w:rPr>
          <w:delText xml:space="preserve"> nastane v </w:delText>
        </w:r>
        <w:r w:rsidR="00C07298" w:rsidDel="00CB4163">
          <w:rPr>
            <w:rFonts w:asciiTheme="minorHAnsi" w:hAnsiTheme="minorHAnsi" w:cstheme="minorHAnsi"/>
            <w:sz w:val="19"/>
            <w:szCs w:val="19"/>
            <w:lang w:val="en-US" w:eastAsia="en-US"/>
          </w:rPr>
          <w:delText>predmetnom VO</w:delText>
        </w:r>
        <w:r w:rsidRPr="00BE21B5" w:rsidDel="00CB4163">
          <w:rPr>
            <w:rFonts w:asciiTheme="minorHAnsi" w:hAnsiTheme="minorHAnsi" w:cstheme="minorHAnsi"/>
            <w:sz w:val="19"/>
            <w:szCs w:val="19"/>
            <w:lang w:val="en-US" w:eastAsia="en-US"/>
          </w:rPr>
          <w:delText xml:space="preserve"> </w:delText>
        </w:r>
        <w:r w:rsidRPr="00BE21B5" w:rsidDel="00CB4163">
          <w:rPr>
            <w:rFonts w:asciiTheme="minorHAnsi" w:hAnsiTheme="minorHAnsi" w:cstheme="minorHAnsi"/>
            <w:b/>
            <w:sz w:val="19"/>
            <w:szCs w:val="19"/>
            <w:lang w:val="en-US" w:eastAsia="en-US"/>
          </w:rPr>
          <w:delText>konflikt záujmov</w:delText>
        </w:r>
        <w:r w:rsidRPr="00BE21B5" w:rsidDel="00CB4163">
          <w:rPr>
            <w:rFonts w:asciiTheme="minorHAnsi" w:hAnsiTheme="minorHAnsi" w:cstheme="minorHAnsi"/>
            <w:sz w:val="19"/>
            <w:szCs w:val="19"/>
            <w:lang w:val="en-US" w:eastAsia="en-US"/>
          </w:rPr>
          <w:delText xml:space="preserve">, budem o uvedenej skutočnosti bezodkladne písomne informovať poskytovateľa. </w:delText>
        </w:r>
      </w:del>
    </w:p>
    <w:p w14:paraId="76227E8C" w14:textId="1AF0EE47" w:rsidR="00106D82" w:rsidRPr="00BE21B5" w:rsidDel="00CB4163" w:rsidRDefault="00106D82">
      <w:pPr>
        <w:pStyle w:val="Odsekzoznamu"/>
        <w:ind w:left="0"/>
        <w:jc w:val="both"/>
        <w:rPr>
          <w:del w:id="146" w:author="Tomáš Kamenský" w:date="2021-06-14T10:34:00Z"/>
          <w:rFonts w:asciiTheme="minorHAnsi" w:hAnsiTheme="minorHAnsi" w:cstheme="minorHAnsi"/>
          <w:sz w:val="19"/>
          <w:szCs w:val="19"/>
          <w:lang w:val="en-US" w:eastAsia="en-US"/>
        </w:rPr>
      </w:pPr>
    </w:p>
    <w:p w14:paraId="245DB141" w14:textId="7345D7AF" w:rsidR="00106D82" w:rsidRPr="00BE21B5" w:rsidDel="00CB4163" w:rsidRDefault="00106D82">
      <w:pPr>
        <w:autoSpaceDE w:val="0"/>
        <w:autoSpaceDN w:val="0"/>
        <w:adjustRightInd w:val="0"/>
        <w:jc w:val="both"/>
        <w:rPr>
          <w:del w:id="147" w:author="Tomáš Kamenský" w:date="2021-06-14T10:34:00Z"/>
          <w:rFonts w:asciiTheme="minorHAnsi" w:hAnsiTheme="minorHAnsi" w:cstheme="minorHAnsi"/>
          <w:szCs w:val="19"/>
        </w:rPr>
      </w:pPr>
      <w:del w:id="148" w:author="Tomáš Kamenský" w:date="2021-06-14T10:34:00Z">
        <w:r w:rsidRPr="00BE21B5" w:rsidDel="00CB4163">
          <w:rPr>
            <w:rFonts w:asciiTheme="minorHAnsi" w:hAnsiTheme="minorHAnsi" w:cstheme="minorHAnsi"/>
            <w:szCs w:val="19"/>
          </w:rPr>
          <w:delText xml:space="preserve">Súčasne vyhlasujem, že v predmetnom VO nenastali skutočnosti uvedené ako </w:delText>
        </w:r>
        <w:r w:rsidR="00BE21B5" w:rsidDel="00CB4163">
          <w:rPr>
            <w:rFonts w:asciiTheme="minorHAnsi" w:hAnsiTheme="minorHAnsi" w:cstheme="minorHAnsi"/>
            <w:szCs w:val="19"/>
          </w:rPr>
          <w:delText>“</w:delText>
        </w:r>
        <w:r w:rsidRPr="00BE21B5" w:rsidDel="00CB4163">
          <w:rPr>
            <w:rFonts w:asciiTheme="minorHAnsi" w:hAnsiTheme="minorHAnsi" w:cstheme="minorHAnsi"/>
            <w:b/>
            <w:szCs w:val="19"/>
          </w:rPr>
          <w:delText>rizikové indikátory</w:delText>
        </w:r>
        <w:r w:rsidR="00BE21B5" w:rsidDel="00CB4163">
          <w:rPr>
            <w:rFonts w:asciiTheme="minorHAnsi" w:hAnsiTheme="minorHAnsi" w:cstheme="minorHAnsi"/>
            <w:szCs w:val="19"/>
          </w:rPr>
          <w:delText>”</w:delText>
        </w:r>
        <w:r w:rsidRPr="00BE21B5" w:rsidDel="00CB4163">
          <w:rPr>
            <w:rFonts w:asciiTheme="minorHAnsi" w:hAnsiTheme="minorHAnsi" w:cstheme="minorHAnsi"/>
            <w:szCs w:val="19"/>
          </w:rPr>
          <w:delText xml:space="preserve"> v </w:delText>
        </w:r>
        <w:r w:rsidR="00BE21B5" w:rsidDel="00CB4163">
          <w:rPr>
            <w:rFonts w:asciiTheme="minorHAnsi" w:hAnsiTheme="minorHAnsi" w:cstheme="minorHAnsi"/>
            <w:szCs w:val="19"/>
          </w:rPr>
          <w:delText>príručke pre p</w:delText>
        </w:r>
        <w:r w:rsidRPr="00BE21B5" w:rsidDel="00CB4163">
          <w:rPr>
            <w:rFonts w:asciiTheme="minorHAnsi" w:hAnsiTheme="minorHAnsi" w:cstheme="minorHAnsi"/>
            <w:szCs w:val="19"/>
          </w:rPr>
          <w:delText>rijímateľa, resp. v MP CKO č. 13.</w:delText>
        </w:r>
      </w:del>
    </w:p>
    <w:p w14:paraId="3965CFC6" w14:textId="597045A4" w:rsidR="00106D82" w:rsidRPr="00BE21B5" w:rsidDel="00CB4163" w:rsidRDefault="00106D82">
      <w:pPr>
        <w:autoSpaceDE w:val="0"/>
        <w:autoSpaceDN w:val="0"/>
        <w:adjustRightInd w:val="0"/>
        <w:jc w:val="both"/>
        <w:rPr>
          <w:del w:id="149" w:author="Tomáš Kamenský" w:date="2021-06-14T10:34:00Z"/>
          <w:rFonts w:asciiTheme="minorHAnsi" w:hAnsiTheme="minorHAnsi" w:cstheme="minorHAnsi"/>
          <w:szCs w:val="19"/>
        </w:rPr>
      </w:pPr>
    </w:p>
    <w:p w14:paraId="11E0AB82" w14:textId="43E7F5D4" w:rsidR="00106D82" w:rsidRPr="00BE21B5" w:rsidDel="00CB4163" w:rsidRDefault="00106D82">
      <w:pPr>
        <w:autoSpaceDE w:val="0"/>
        <w:autoSpaceDN w:val="0"/>
        <w:adjustRightInd w:val="0"/>
        <w:jc w:val="both"/>
        <w:rPr>
          <w:del w:id="150" w:author="Tomáš Kamenský" w:date="2021-06-14T10:34:00Z"/>
          <w:rFonts w:asciiTheme="minorHAnsi" w:hAnsiTheme="minorHAnsi" w:cstheme="minorHAnsi"/>
          <w:szCs w:val="19"/>
        </w:rPr>
      </w:pPr>
      <w:del w:id="151" w:author="Tomáš Kamenský" w:date="2021-06-14T10:34:00Z">
        <w:r w:rsidRPr="00BE21B5" w:rsidDel="00CB4163">
          <w:rPr>
            <w:rFonts w:asciiTheme="minorHAnsi" w:hAnsiTheme="minorHAnsi" w:cstheme="minorHAnsi"/>
            <w:szCs w:val="19"/>
          </w:rPr>
          <w:delText xml:space="preserve">Rovnako potvrdzujem, že beriem na vedomie skutočnosť, že </w:delText>
        </w:r>
        <w:r w:rsidRPr="00BE21B5" w:rsidDel="00CB4163">
          <w:rPr>
            <w:rFonts w:asciiTheme="minorHAnsi" w:hAnsiTheme="minorHAnsi" w:cstheme="minorHAnsi"/>
            <w:b/>
            <w:szCs w:val="19"/>
          </w:rPr>
          <w:delText>v prípade preukázania konfliktu záujmov v budúcnosti bude na predmetné verejné obstarávanie určená finančná oprava vo výške 100 %.</w:delText>
        </w:r>
      </w:del>
    </w:p>
    <w:p w14:paraId="73206620" w14:textId="34CEA181" w:rsidR="00106D82" w:rsidRPr="00BE21B5" w:rsidDel="00CB4163" w:rsidRDefault="00106D82" w:rsidP="00106D82">
      <w:pPr>
        <w:autoSpaceDE w:val="0"/>
        <w:autoSpaceDN w:val="0"/>
        <w:adjustRightInd w:val="0"/>
        <w:jc w:val="both"/>
        <w:rPr>
          <w:del w:id="152" w:author="Tomáš Kamenský" w:date="2021-06-14T10:34:00Z"/>
          <w:rFonts w:asciiTheme="minorHAnsi" w:hAnsiTheme="minorHAnsi" w:cstheme="minorHAnsi"/>
          <w:szCs w:val="19"/>
        </w:rPr>
      </w:pPr>
    </w:p>
    <w:p w14:paraId="3CFAD9E7" w14:textId="7616A362" w:rsidR="00106D82" w:rsidRPr="00BE21B5" w:rsidDel="00CB4163" w:rsidRDefault="00106D82" w:rsidP="00106D82">
      <w:pPr>
        <w:autoSpaceDE w:val="0"/>
        <w:autoSpaceDN w:val="0"/>
        <w:adjustRightInd w:val="0"/>
        <w:jc w:val="both"/>
        <w:rPr>
          <w:del w:id="153" w:author="Tomáš Kamenský" w:date="2021-06-14T10:34:00Z"/>
          <w:rFonts w:asciiTheme="minorHAnsi" w:hAnsiTheme="minorHAnsi" w:cstheme="minorHAnsi"/>
          <w:szCs w:val="19"/>
        </w:rPr>
      </w:pPr>
    </w:p>
    <w:p w14:paraId="7E864B8E" w14:textId="5D86D86B" w:rsidR="00106D82" w:rsidRPr="00BE21B5" w:rsidDel="00CB4163" w:rsidRDefault="00106D82" w:rsidP="00106D82">
      <w:pPr>
        <w:autoSpaceDE w:val="0"/>
        <w:autoSpaceDN w:val="0"/>
        <w:adjustRightInd w:val="0"/>
        <w:jc w:val="both"/>
        <w:rPr>
          <w:del w:id="154" w:author="Tomáš Kamenský" w:date="2021-06-14T10:34:00Z"/>
          <w:rFonts w:asciiTheme="minorHAnsi" w:hAnsiTheme="minorHAnsi" w:cstheme="minorHAnsi"/>
          <w:szCs w:val="19"/>
        </w:rPr>
      </w:pPr>
    </w:p>
    <w:p w14:paraId="2FF9F206" w14:textId="5DBE683B" w:rsidR="006F7925" w:rsidRPr="00BE21B5" w:rsidDel="00CB4163" w:rsidRDefault="006F7925" w:rsidP="006F7925">
      <w:pPr>
        <w:autoSpaceDE w:val="0"/>
        <w:autoSpaceDN w:val="0"/>
        <w:adjustRightInd w:val="0"/>
        <w:jc w:val="both"/>
        <w:rPr>
          <w:del w:id="155" w:author="Tomáš Kamenský" w:date="2021-06-14T10:34:00Z"/>
          <w:rFonts w:asciiTheme="minorHAnsi" w:hAnsiTheme="minorHAnsi" w:cstheme="minorHAnsi"/>
          <w:szCs w:val="19"/>
        </w:rPr>
      </w:pPr>
      <w:del w:id="156" w:author="Tomáš Kamenský" w:date="2021-06-14T10:34:00Z">
        <w:r w:rsidDel="00CB4163">
          <w:rPr>
            <w:rFonts w:asciiTheme="minorHAnsi" w:hAnsiTheme="minorHAnsi" w:cstheme="minorHAnsi"/>
            <w:szCs w:val="19"/>
          </w:rPr>
          <w:delText>Podpis zainteresovaných osôb</w:delText>
        </w:r>
        <w:r w:rsidDel="00CB4163">
          <w:rPr>
            <w:rStyle w:val="Odkaznapoznmkupodiarou"/>
            <w:rFonts w:cstheme="minorHAnsi"/>
            <w:szCs w:val="19"/>
          </w:rPr>
          <w:footnoteReference w:id="4"/>
        </w:r>
        <w:r w:rsidDel="00CB4163">
          <w:rPr>
            <w:rFonts w:asciiTheme="minorHAnsi" w:hAnsiTheme="minorHAnsi" w:cstheme="minorHAnsi"/>
            <w:szCs w:val="19"/>
          </w:rPr>
          <w:delText xml:space="preserve">: </w:delText>
        </w:r>
      </w:del>
    </w:p>
    <w:p w14:paraId="22C69651" w14:textId="6CB1930C" w:rsidR="006F7925" w:rsidRPr="00BE21B5" w:rsidDel="00CB4163" w:rsidRDefault="006F7925" w:rsidP="006F7925">
      <w:pPr>
        <w:autoSpaceDE w:val="0"/>
        <w:autoSpaceDN w:val="0"/>
        <w:adjustRightInd w:val="0"/>
        <w:jc w:val="both"/>
        <w:rPr>
          <w:del w:id="159" w:author="Tomáš Kamenský" w:date="2021-06-14T10:34:00Z"/>
          <w:rFonts w:asciiTheme="minorHAnsi" w:hAnsiTheme="minorHAnsi" w:cstheme="minorHAnsi"/>
          <w:szCs w:val="19"/>
        </w:rPr>
      </w:pP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559"/>
        <w:gridCol w:w="1069"/>
        <w:gridCol w:w="2042"/>
      </w:tblGrid>
      <w:tr w:rsidR="006F7925" w:rsidDel="00CB4163" w14:paraId="677D2B1C" w14:textId="21D8F966" w:rsidTr="00B21B56">
        <w:trPr>
          <w:cnfStyle w:val="100000000000" w:firstRow="1" w:lastRow="0" w:firstColumn="0" w:lastColumn="0" w:oddVBand="0" w:evenVBand="0" w:oddHBand="0" w:evenHBand="0" w:firstRowFirstColumn="0" w:firstRowLastColumn="0" w:lastRowFirstColumn="0" w:lastRowLastColumn="0"/>
          <w:del w:id="160" w:author="Tomáš Kamenský" w:date="2021-06-14T10:34:00Z"/>
        </w:trPr>
        <w:tc>
          <w:tcPr>
            <w:cnfStyle w:val="001000000000" w:firstRow="0" w:lastRow="0" w:firstColumn="1" w:lastColumn="0" w:oddVBand="0" w:evenVBand="0" w:oddHBand="0" w:evenHBand="0" w:firstRowFirstColumn="0" w:firstRowLastColumn="0" w:lastRowFirstColumn="0" w:lastRowLastColumn="0"/>
            <w:tcW w:w="4390" w:type="dxa"/>
            <w:shd w:val="clear" w:color="auto" w:fill="72C7E7" w:themeFill="accent4"/>
          </w:tcPr>
          <w:p w14:paraId="37815580" w14:textId="3B8DBD60" w:rsidR="006F7925" w:rsidDel="00CB4163" w:rsidRDefault="006F7925" w:rsidP="00201905">
            <w:pPr>
              <w:autoSpaceDE w:val="0"/>
              <w:autoSpaceDN w:val="0"/>
              <w:adjustRightInd w:val="0"/>
              <w:jc w:val="both"/>
              <w:rPr>
                <w:del w:id="161" w:author="Tomáš Kamenský" w:date="2021-06-14T10:34:00Z"/>
                <w:rFonts w:asciiTheme="minorHAnsi" w:hAnsiTheme="minorHAnsi" w:cstheme="minorHAnsi"/>
                <w:szCs w:val="19"/>
              </w:rPr>
            </w:pPr>
            <w:del w:id="162" w:author="Tomáš Kamenský" w:date="2021-06-14T10:34:00Z">
              <w:r w:rsidDel="00CB4163">
                <w:rPr>
                  <w:rFonts w:asciiTheme="minorHAnsi" w:hAnsiTheme="minorHAnsi" w:cstheme="minorHAnsi"/>
                  <w:szCs w:val="19"/>
                </w:rPr>
                <w:delText>Meno, priezvisko, pozícia</w:delText>
              </w:r>
            </w:del>
          </w:p>
        </w:tc>
        <w:tc>
          <w:tcPr>
            <w:tcW w:w="1559" w:type="dxa"/>
            <w:shd w:val="clear" w:color="auto" w:fill="72C7E7" w:themeFill="accent4"/>
            <w:vAlign w:val="center"/>
          </w:tcPr>
          <w:p w14:paraId="77B9F28D" w14:textId="6574956E" w:rsidR="006F7925" w:rsidDel="00CB4163" w:rsidRDefault="006F7925" w:rsidP="0020190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del w:id="163" w:author="Tomáš Kamenský" w:date="2021-06-14T10:34:00Z"/>
                <w:rFonts w:asciiTheme="minorHAnsi" w:hAnsiTheme="minorHAnsi" w:cstheme="minorHAnsi"/>
                <w:szCs w:val="19"/>
              </w:rPr>
            </w:pPr>
            <w:del w:id="164" w:author="Tomáš Kamenský" w:date="2021-06-14T10:34:00Z">
              <w:r w:rsidDel="00CB4163">
                <w:rPr>
                  <w:rFonts w:asciiTheme="minorHAnsi" w:hAnsiTheme="minorHAnsi" w:cstheme="minorHAnsi"/>
                  <w:szCs w:val="19"/>
                </w:rPr>
                <w:delText>Podpis</w:delText>
              </w:r>
            </w:del>
          </w:p>
        </w:tc>
        <w:tc>
          <w:tcPr>
            <w:tcW w:w="1069" w:type="dxa"/>
            <w:shd w:val="clear" w:color="auto" w:fill="72C7E7" w:themeFill="accent4"/>
          </w:tcPr>
          <w:p w14:paraId="339B105F" w14:textId="397EF428" w:rsidR="006F7925" w:rsidDel="00CB4163" w:rsidRDefault="006F7925" w:rsidP="0020190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del w:id="165" w:author="Tomáš Kamenský" w:date="2021-06-14T10:34:00Z"/>
                <w:rFonts w:asciiTheme="minorHAnsi" w:hAnsiTheme="minorHAnsi" w:cstheme="minorHAnsi"/>
                <w:szCs w:val="19"/>
              </w:rPr>
            </w:pPr>
            <w:del w:id="166" w:author="Tomáš Kamenský" w:date="2021-06-14T10:34:00Z">
              <w:r w:rsidDel="00CB4163">
                <w:rPr>
                  <w:rFonts w:asciiTheme="minorHAnsi" w:hAnsiTheme="minorHAnsi" w:cstheme="minorHAnsi"/>
                  <w:szCs w:val="19"/>
                </w:rPr>
                <w:delText>Dátum</w:delText>
              </w:r>
            </w:del>
          </w:p>
        </w:tc>
        <w:tc>
          <w:tcPr>
            <w:tcW w:w="2042" w:type="dxa"/>
            <w:shd w:val="clear" w:color="auto" w:fill="72C7E7" w:themeFill="accent4"/>
          </w:tcPr>
          <w:p w14:paraId="5ECFDDCF" w14:textId="26B5A71E" w:rsidR="006F7925" w:rsidDel="00CB4163" w:rsidRDefault="006F7925" w:rsidP="0020190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del w:id="167" w:author="Tomáš Kamenský" w:date="2021-06-14T10:34:00Z"/>
                <w:rFonts w:asciiTheme="minorHAnsi" w:hAnsiTheme="minorHAnsi" w:cstheme="minorHAnsi"/>
                <w:szCs w:val="19"/>
              </w:rPr>
            </w:pPr>
            <w:del w:id="168" w:author="Tomáš Kamenský" w:date="2021-06-14T10:34:00Z">
              <w:r w:rsidDel="00CB4163">
                <w:rPr>
                  <w:rFonts w:asciiTheme="minorHAnsi" w:hAnsiTheme="minorHAnsi" w:cstheme="minorHAnsi"/>
                  <w:szCs w:val="19"/>
                </w:rPr>
                <w:delText>Miesto</w:delText>
              </w:r>
            </w:del>
          </w:p>
        </w:tc>
      </w:tr>
      <w:tr w:rsidR="006F7925" w:rsidDel="00CB4163" w14:paraId="6ECE156D" w14:textId="125925E4" w:rsidTr="00201905">
        <w:trPr>
          <w:del w:id="169" w:author="Tomáš Kamenský" w:date="2021-06-14T10:34:00Z"/>
        </w:trPr>
        <w:tc>
          <w:tcPr>
            <w:cnfStyle w:val="001000000000" w:firstRow="0" w:lastRow="0" w:firstColumn="1" w:lastColumn="0" w:oddVBand="0" w:evenVBand="0" w:oddHBand="0" w:evenHBand="0" w:firstRowFirstColumn="0" w:firstRowLastColumn="0" w:lastRowFirstColumn="0" w:lastRowLastColumn="0"/>
            <w:tcW w:w="4390" w:type="dxa"/>
          </w:tcPr>
          <w:p w14:paraId="47EBB401" w14:textId="1BE48D2E" w:rsidR="006F7925" w:rsidDel="00CB4163" w:rsidRDefault="006F7925" w:rsidP="00201905">
            <w:pPr>
              <w:autoSpaceDE w:val="0"/>
              <w:autoSpaceDN w:val="0"/>
              <w:adjustRightInd w:val="0"/>
              <w:jc w:val="both"/>
              <w:rPr>
                <w:del w:id="170" w:author="Tomáš Kamenský" w:date="2021-06-14T10:34:00Z"/>
                <w:rFonts w:asciiTheme="minorHAnsi" w:hAnsiTheme="minorHAnsi" w:cstheme="minorHAnsi"/>
                <w:szCs w:val="19"/>
              </w:rPr>
            </w:pPr>
          </w:p>
        </w:tc>
        <w:tc>
          <w:tcPr>
            <w:tcW w:w="1559" w:type="dxa"/>
          </w:tcPr>
          <w:p w14:paraId="3865543E" w14:textId="2A08F05C"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71" w:author="Tomáš Kamenský" w:date="2021-06-14T10:34:00Z"/>
                <w:rFonts w:asciiTheme="minorHAnsi" w:hAnsiTheme="minorHAnsi" w:cstheme="minorHAnsi"/>
                <w:szCs w:val="19"/>
              </w:rPr>
            </w:pPr>
          </w:p>
        </w:tc>
        <w:tc>
          <w:tcPr>
            <w:tcW w:w="1069" w:type="dxa"/>
          </w:tcPr>
          <w:p w14:paraId="225DAC1C" w14:textId="33F9BA50"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72" w:author="Tomáš Kamenský" w:date="2021-06-14T10:34:00Z"/>
                <w:rFonts w:asciiTheme="minorHAnsi" w:hAnsiTheme="minorHAnsi" w:cstheme="minorHAnsi"/>
                <w:szCs w:val="19"/>
              </w:rPr>
            </w:pPr>
          </w:p>
        </w:tc>
        <w:tc>
          <w:tcPr>
            <w:tcW w:w="2042" w:type="dxa"/>
          </w:tcPr>
          <w:p w14:paraId="7EA082FD" w14:textId="0E6D4E15"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73" w:author="Tomáš Kamenský" w:date="2021-06-14T10:34:00Z"/>
                <w:rFonts w:asciiTheme="minorHAnsi" w:hAnsiTheme="minorHAnsi" w:cstheme="minorHAnsi"/>
                <w:szCs w:val="19"/>
              </w:rPr>
            </w:pPr>
          </w:p>
        </w:tc>
      </w:tr>
      <w:tr w:rsidR="006F7925" w:rsidDel="00CB4163" w14:paraId="475707A7" w14:textId="70740BB8" w:rsidTr="00201905">
        <w:trPr>
          <w:del w:id="174" w:author="Tomáš Kamenský" w:date="2021-06-14T10:34:00Z"/>
        </w:trPr>
        <w:tc>
          <w:tcPr>
            <w:cnfStyle w:val="001000000000" w:firstRow="0" w:lastRow="0" w:firstColumn="1" w:lastColumn="0" w:oddVBand="0" w:evenVBand="0" w:oddHBand="0" w:evenHBand="0" w:firstRowFirstColumn="0" w:firstRowLastColumn="0" w:lastRowFirstColumn="0" w:lastRowLastColumn="0"/>
            <w:tcW w:w="4390" w:type="dxa"/>
          </w:tcPr>
          <w:p w14:paraId="7318D7A1" w14:textId="010F6064" w:rsidR="006F7925" w:rsidDel="00CB4163" w:rsidRDefault="006F7925" w:rsidP="00201905">
            <w:pPr>
              <w:autoSpaceDE w:val="0"/>
              <w:autoSpaceDN w:val="0"/>
              <w:adjustRightInd w:val="0"/>
              <w:jc w:val="both"/>
              <w:rPr>
                <w:del w:id="175" w:author="Tomáš Kamenský" w:date="2021-06-14T10:34:00Z"/>
                <w:rFonts w:asciiTheme="minorHAnsi" w:hAnsiTheme="minorHAnsi" w:cstheme="minorHAnsi"/>
                <w:szCs w:val="19"/>
              </w:rPr>
            </w:pPr>
          </w:p>
        </w:tc>
        <w:tc>
          <w:tcPr>
            <w:tcW w:w="1559" w:type="dxa"/>
          </w:tcPr>
          <w:p w14:paraId="1B151E06" w14:textId="45F19785"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76" w:author="Tomáš Kamenský" w:date="2021-06-14T10:34:00Z"/>
                <w:rFonts w:asciiTheme="minorHAnsi" w:hAnsiTheme="minorHAnsi" w:cstheme="minorHAnsi"/>
                <w:szCs w:val="19"/>
              </w:rPr>
            </w:pPr>
          </w:p>
        </w:tc>
        <w:tc>
          <w:tcPr>
            <w:tcW w:w="1069" w:type="dxa"/>
          </w:tcPr>
          <w:p w14:paraId="142D7A43" w14:textId="604EB630"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77" w:author="Tomáš Kamenský" w:date="2021-06-14T10:34:00Z"/>
                <w:rFonts w:asciiTheme="minorHAnsi" w:hAnsiTheme="minorHAnsi" w:cstheme="minorHAnsi"/>
                <w:szCs w:val="19"/>
              </w:rPr>
            </w:pPr>
          </w:p>
        </w:tc>
        <w:tc>
          <w:tcPr>
            <w:tcW w:w="2042" w:type="dxa"/>
          </w:tcPr>
          <w:p w14:paraId="2FB82B04" w14:textId="46B031D1"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78" w:author="Tomáš Kamenský" w:date="2021-06-14T10:34:00Z"/>
                <w:rFonts w:asciiTheme="minorHAnsi" w:hAnsiTheme="minorHAnsi" w:cstheme="minorHAnsi"/>
                <w:szCs w:val="19"/>
              </w:rPr>
            </w:pPr>
          </w:p>
        </w:tc>
      </w:tr>
      <w:tr w:rsidR="006F7925" w:rsidDel="00CB4163" w14:paraId="19EE459E" w14:textId="0CFDA1FE" w:rsidTr="00201905">
        <w:trPr>
          <w:del w:id="179" w:author="Tomáš Kamenský" w:date="2021-06-14T10:34:00Z"/>
        </w:trPr>
        <w:tc>
          <w:tcPr>
            <w:cnfStyle w:val="001000000000" w:firstRow="0" w:lastRow="0" w:firstColumn="1" w:lastColumn="0" w:oddVBand="0" w:evenVBand="0" w:oddHBand="0" w:evenHBand="0" w:firstRowFirstColumn="0" w:firstRowLastColumn="0" w:lastRowFirstColumn="0" w:lastRowLastColumn="0"/>
            <w:tcW w:w="4390" w:type="dxa"/>
          </w:tcPr>
          <w:p w14:paraId="70CD6B48" w14:textId="2EF28828" w:rsidR="006F7925" w:rsidDel="00CB4163" w:rsidRDefault="006F7925" w:rsidP="00201905">
            <w:pPr>
              <w:autoSpaceDE w:val="0"/>
              <w:autoSpaceDN w:val="0"/>
              <w:adjustRightInd w:val="0"/>
              <w:jc w:val="both"/>
              <w:rPr>
                <w:del w:id="180" w:author="Tomáš Kamenský" w:date="2021-06-14T10:34:00Z"/>
                <w:rFonts w:asciiTheme="minorHAnsi" w:hAnsiTheme="minorHAnsi" w:cstheme="minorHAnsi"/>
                <w:szCs w:val="19"/>
              </w:rPr>
            </w:pPr>
          </w:p>
        </w:tc>
        <w:tc>
          <w:tcPr>
            <w:tcW w:w="1559" w:type="dxa"/>
          </w:tcPr>
          <w:p w14:paraId="13998C4A" w14:textId="295E392E"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81" w:author="Tomáš Kamenský" w:date="2021-06-14T10:34:00Z"/>
                <w:rFonts w:asciiTheme="minorHAnsi" w:hAnsiTheme="minorHAnsi" w:cstheme="minorHAnsi"/>
                <w:szCs w:val="19"/>
              </w:rPr>
            </w:pPr>
          </w:p>
        </w:tc>
        <w:tc>
          <w:tcPr>
            <w:tcW w:w="1069" w:type="dxa"/>
          </w:tcPr>
          <w:p w14:paraId="04A7B25A" w14:textId="1EC45A9A"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82" w:author="Tomáš Kamenský" w:date="2021-06-14T10:34:00Z"/>
                <w:rFonts w:asciiTheme="minorHAnsi" w:hAnsiTheme="minorHAnsi" w:cstheme="minorHAnsi"/>
                <w:szCs w:val="19"/>
              </w:rPr>
            </w:pPr>
          </w:p>
        </w:tc>
        <w:tc>
          <w:tcPr>
            <w:tcW w:w="2042" w:type="dxa"/>
          </w:tcPr>
          <w:p w14:paraId="3071D467" w14:textId="6DD484F5"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83" w:author="Tomáš Kamenský" w:date="2021-06-14T10:34:00Z"/>
                <w:rFonts w:asciiTheme="minorHAnsi" w:hAnsiTheme="minorHAnsi" w:cstheme="minorHAnsi"/>
                <w:szCs w:val="19"/>
              </w:rPr>
            </w:pPr>
          </w:p>
        </w:tc>
      </w:tr>
      <w:tr w:rsidR="006F7925" w:rsidDel="00CB4163" w14:paraId="4BD34AB9" w14:textId="145F0F5D" w:rsidTr="00201905">
        <w:trPr>
          <w:del w:id="184" w:author="Tomáš Kamenský" w:date="2021-06-14T10:34:00Z"/>
        </w:trPr>
        <w:tc>
          <w:tcPr>
            <w:cnfStyle w:val="001000000000" w:firstRow="0" w:lastRow="0" w:firstColumn="1" w:lastColumn="0" w:oddVBand="0" w:evenVBand="0" w:oddHBand="0" w:evenHBand="0" w:firstRowFirstColumn="0" w:firstRowLastColumn="0" w:lastRowFirstColumn="0" w:lastRowLastColumn="0"/>
            <w:tcW w:w="4390" w:type="dxa"/>
          </w:tcPr>
          <w:p w14:paraId="64F17BD6" w14:textId="793C51D4" w:rsidR="006F7925" w:rsidDel="00CB4163" w:rsidRDefault="006F7925" w:rsidP="00201905">
            <w:pPr>
              <w:autoSpaceDE w:val="0"/>
              <w:autoSpaceDN w:val="0"/>
              <w:adjustRightInd w:val="0"/>
              <w:jc w:val="both"/>
              <w:rPr>
                <w:del w:id="185" w:author="Tomáš Kamenský" w:date="2021-06-14T10:34:00Z"/>
                <w:rFonts w:asciiTheme="minorHAnsi" w:hAnsiTheme="minorHAnsi" w:cstheme="minorHAnsi"/>
                <w:szCs w:val="19"/>
              </w:rPr>
            </w:pPr>
          </w:p>
        </w:tc>
        <w:tc>
          <w:tcPr>
            <w:tcW w:w="1559" w:type="dxa"/>
          </w:tcPr>
          <w:p w14:paraId="1F28BED9" w14:textId="1A1C39F0"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86" w:author="Tomáš Kamenský" w:date="2021-06-14T10:34:00Z"/>
                <w:rFonts w:asciiTheme="minorHAnsi" w:hAnsiTheme="minorHAnsi" w:cstheme="minorHAnsi"/>
                <w:szCs w:val="19"/>
              </w:rPr>
            </w:pPr>
          </w:p>
        </w:tc>
        <w:tc>
          <w:tcPr>
            <w:tcW w:w="1069" w:type="dxa"/>
          </w:tcPr>
          <w:p w14:paraId="792E5934" w14:textId="47E772D8"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87" w:author="Tomáš Kamenský" w:date="2021-06-14T10:34:00Z"/>
                <w:rFonts w:asciiTheme="minorHAnsi" w:hAnsiTheme="minorHAnsi" w:cstheme="minorHAnsi"/>
                <w:szCs w:val="19"/>
              </w:rPr>
            </w:pPr>
          </w:p>
        </w:tc>
        <w:tc>
          <w:tcPr>
            <w:tcW w:w="2042" w:type="dxa"/>
          </w:tcPr>
          <w:p w14:paraId="02211FF2" w14:textId="152DAD53"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88" w:author="Tomáš Kamenský" w:date="2021-06-14T10:34:00Z"/>
                <w:rFonts w:asciiTheme="minorHAnsi" w:hAnsiTheme="minorHAnsi" w:cstheme="minorHAnsi"/>
                <w:szCs w:val="19"/>
              </w:rPr>
            </w:pPr>
          </w:p>
        </w:tc>
      </w:tr>
      <w:tr w:rsidR="006F7925" w:rsidDel="00CB4163" w14:paraId="5E5B9B6F" w14:textId="451D68BE" w:rsidTr="00201905">
        <w:trPr>
          <w:del w:id="189" w:author="Tomáš Kamenský" w:date="2021-06-14T10:34:00Z"/>
        </w:trPr>
        <w:tc>
          <w:tcPr>
            <w:cnfStyle w:val="001000000000" w:firstRow="0" w:lastRow="0" w:firstColumn="1" w:lastColumn="0" w:oddVBand="0" w:evenVBand="0" w:oddHBand="0" w:evenHBand="0" w:firstRowFirstColumn="0" w:firstRowLastColumn="0" w:lastRowFirstColumn="0" w:lastRowLastColumn="0"/>
            <w:tcW w:w="4390" w:type="dxa"/>
          </w:tcPr>
          <w:p w14:paraId="03E683D0" w14:textId="1DDD1DD5" w:rsidR="006F7925" w:rsidDel="00CB4163" w:rsidRDefault="006F7925" w:rsidP="00201905">
            <w:pPr>
              <w:autoSpaceDE w:val="0"/>
              <w:autoSpaceDN w:val="0"/>
              <w:adjustRightInd w:val="0"/>
              <w:jc w:val="both"/>
              <w:rPr>
                <w:del w:id="190" w:author="Tomáš Kamenský" w:date="2021-06-14T10:34:00Z"/>
                <w:rFonts w:asciiTheme="minorHAnsi" w:hAnsiTheme="minorHAnsi" w:cstheme="minorHAnsi"/>
                <w:szCs w:val="19"/>
              </w:rPr>
            </w:pPr>
          </w:p>
        </w:tc>
        <w:tc>
          <w:tcPr>
            <w:tcW w:w="1559" w:type="dxa"/>
          </w:tcPr>
          <w:p w14:paraId="3D5B7C8F" w14:textId="46CE2CF3"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91" w:author="Tomáš Kamenský" w:date="2021-06-14T10:34:00Z"/>
                <w:rFonts w:asciiTheme="minorHAnsi" w:hAnsiTheme="minorHAnsi" w:cstheme="minorHAnsi"/>
                <w:szCs w:val="19"/>
              </w:rPr>
            </w:pPr>
          </w:p>
        </w:tc>
        <w:tc>
          <w:tcPr>
            <w:tcW w:w="1069" w:type="dxa"/>
          </w:tcPr>
          <w:p w14:paraId="79C6440D" w14:textId="6E9F456F"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92" w:author="Tomáš Kamenský" w:date="2021-06-14T10:34:00Z"/>
                <w:rFonts w:asciiTheme="minorHAnsi" w:hAnsiTheme="minorHAnsi" w:cstheme="minorHAnsi"/>
                <w:szCs w:val="19"/>
              </w:rPr>
            </w:pPr>
          </w:p>
        </w:tc>
        <w:tc>
          <w:tcPr>
            <w:tcW w:w="2042" w:type="dxa"/>
          </w:tcPr>
          <w:p w14:paraId="462D9937" w14:textId="6F37A763"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93" w:author="Tomáš Kamenský" w:date="2021-06-14T10:34:00Z"/>
                <w:rFonts w:asciiTheme="minorHAnsi" w:hAnsiTheme="minorHAnsi" w:cstheme="minorHAnsi"/>
                <w:szCs w:val="19"/>
              </w:rPr>
            </w:pPr>
          </w:p>
        </w:tc>
      </w:tr>
      <w:tr w:rsidR="006F7925" w:rsidDel="00CB4163" w14:paraId="257AF304" w14:textId="0F29C1D6" w:rsidTr="00201905">
        <w:trPr>
          <w:del w:id="194" w:author="Tomáš Kamenský" w:date="2021-06-14T10:34:00Z"/>
        </w:trPr>
        <w:tc>
          <w:tcPr>
            <w:cnfStyle w:val="001000000000" w:firstRow="0" w:lastRow="0" w:firstColumn="1" w:lastColumn="0" w:oddVBand="0" w:evenVBand="0" w:oddHBand="0" w:evenHBand="0" w:firstRowFirstColumn="0" w:firstRowLastColumn="0" w:lastRowFirstColumn="0" w:lastRowLastColumn="0"/>
            <w:tcW w:w="4390" w:type="dxa"/>
          </w:tcPr>
          <w:p w14:paraId="7B66E3F6" w14:textId="14480A88" w:rsidR="006F7925" w:rsidDel="00CB4163" w:rsidRDefault="006F7925" w:rsidP="00201905">
            <w:pPr>
              <w:autoSpaceDE w:val="0"/>
              <w:autoSpaceDN w:val="0"/>
              <w:adjustRightInd w:val="0"/>
              <w:jc w:val="both"/>
              <w:rPr>
                <w:del w:id="195" w:author="Tomáš Kamenský" w:date="2021-06-14T10:34:00Z"/>
                <w:rFonts w:asciiTheme="minorHAnsi" w:hAnsiTheme="minorHAnsi" w:cstheme="minorHAnsi"/>
                <w:szCs w:val="19"/>
              </w:rPr>
            </w:pPr>
          </w:p>
        </w:tc>
        <w:tc>
          <w:tcPr>
            <w:tcW w:w="1559" w:type="dxa"/>
          </w:tcPr>
          <w:p w14:paraId="35445120" w14:textId="2AC8BE27"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96" w:author="Tomáš Kamenský" w:date="2021-06-14T10:34:00Z"/>
                <w:rFonts w:asciiTheme="minorHAnsi" w:hAnsiTheme="minorHAnsi" w:cstheme="minorHAnsi"/>
                <w:szCs w:val="19"/>
              </w:rPr>
            </w:pPr>
          </w:p>
        </w:tc>
        <w:tc>
          <w:tcPr>
            <w:tcW w:w="1069" w:type="dxa"/>
          </w:tcPr>
          <w:p w14:paraId="18E8FCBD" w14:textId="7233A13A"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97" w:author="Tomáš Kamenský" w:date="2021-06-14T10:34:00Z"/>
                <w:rFonts w:asciiTheme="minorHAnsi" w:hAnsiTheme="minorHAnsi" w:cstheme="minorHAnsi"/>
                <w:szCs w:val="19"/>
              </w:rPr>
            </w:pPr>
          </w:p>
        </w:tc>
        <w:tc>
          <w:tcPr>
            <w:tcW w:w="2042" w:type="dxa"/>
          </w:tcPr>
          <w:p w14:paraId="3D349668" w14:textId="41BD1DB7"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198" w:author="Tomáš Kamenský" w:date="2021-06-14T10:34:00Z"/>
                <w:rFonts w:asciiTheme="minorHAnsi" w:hAnsiTheme="minorHAnsi" w:cstheme="minorHAnsi"/>
                <w:szCs w:val="19"/>
              </w:rPr>
            </w:pPr>
          </w:p>
        </w:tc>
      </w:tr>
      <w:tr w:rsidR="006F7925" w:rsidDel="00CB4163" w14:paraId="02C8D03C" w14:textId="6F2610C2" w:rsidTr="00201905">
        <w:trPr>
          <w:del w:id="199" w:author="Tomáš Kamenský" w:date="2021-06-14T10:34:00Z"/>
        </w:trPr>
        <w:tc>
          <w:tcPr>
            <w:cnfStyle w:val="001000000000" w:firstRow="0" w:lastRow="0" w:firstColumn="1" w:lastColumn="0" w:oddVBand="0" w:evenVBand="0" w:oddHBand="0" w:evenHBand="0" w:firstRowFirstColumn="0" w:firstRowLastColumn="0" w:lastRowFirstColumn="0" w:lastRowLastColumn="0"/>
            <w:tcW w:w="4390" w:type="dxa"/>
          </w:tcPr>
          <w:p w14:paraId="78C9B51E" w14:textId="4FFDE5BD" w:rsidR="006F7925" w:rsidDel="00CB4163" w:rsidRDefault="006F7925" w:rsidP="00201905">
            <w:pPr>
              <w:autoSpaceDE w:val="0"/>
              <w:autoSpaceDN w:val="0"/>
              <w:adjustRightInd w:val="0"/>
              <w:jc w:val="both"/>
              <w:rPr>
                <w:del w:id="200" w:author="Tomáš Kamenský" w:date="2021-06-14T10:34:00Z"/>
                <w:rFonts w:asciiTheme="minorHAnsi" w:hAnsiTheme="minorHAnsi" w:cstheme="minorHAnsi"/>
                <w:szCs w:val="19"/>
              </w:rPr>
            </w:pPr>
          </w:p>
        </w:tc>
        <w:tc>
          <w:tcPr>
            <w:tcW w:w="1559" w:type="dxa"/>
          </w:tcPr>
          <w:p w14:paraId="6D3649D7" w14:textId="5A6369F0"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201" w:author="Tomáš Kamenský" w:date="2021-06-14T10:34:00Z"/>
                <w:rFonts w:asciiTheme="minorHAnsi" w:hAnsiTheme="minorHAnsi" w:cstheme="minorHAnsi"/>
                <w:szCs w:val="19"/>
              </w:rPr>
            </w:pPr>
          </w:p>
        </w:tc>
        <w:tc>
          <w:tcPr>
            <w:tcW w:w="1069" w:type="dxa"/>
          </w:tcPr>
          <w:p w14:paraId="56BBA661" w14:textId="32E3F3B4"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202" w:author="Tomáš Kamenský" w:date="2021-06-14T10:34:00Z"/>
                <w:rFonts w:asciiTheme="minorHAnsi" w:hAnsiTheme="minorHAnsi" w:cstheme="minorHAnsi"/>
                <w:szCs w:val="19"/>
              </w:rPr>
            </w:pPr>
          </w:p>
        </w:tc>
        <w:tc>
          <w:tcPr>
            <w:tcW w:w="2042" w:type="dxa"/>
          </w:tcPr>
          <w:p w14:paraId="77EAB904" w14:textId="6E092039" w:rsidR="006F7925" w:rsidDel="00CB4163" w:rsidRDefault="006F7925" w:rsidP="0020190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del w:id="203" w:author="Tomáš Kamenský" w:date="2021-06-14T10:34:00Z"/>
                <w:rFonts w:asciiTheme="minorHAnsi" w:hAnsiTheme="minorHAnsi" w:cstheme="minorHAnsi"/>
                <w:szCs w:val="19"/>
              </w:rPr>
            </w:pPr>
          </w:p>
        </w:tc>
      </w:tr>
    </w:tbl>
    <w:p w14:paraId="57E8C1CB" w14:textId="0F81EA4C" w:rsidR="00DC1DB7" w:rsidRPr="00BE21B5" w:rsidRDefault="00DC1DB7" w:rsidP="00B07DE3">
      <w:pPr>
        <w:pStyle w:val="BodyText1"/>
        <w:spacing w:line="288" w:lineRule="auto"/>
        <w:jc w:val="both"/>
        <w:rPr>
          <w:rFonts w:asciiTheme="minorHAnsi" w:hAnsiTheme="minorHAnsi" w:cstheme="minorHAnsi"/>
          <w:szCs w:val="19"/>
        </w:rPr>
      </w:pPr>
    </w:p>
    <w:sectPr w:rsidR="00DC1DB7" w:rsidRPr="00BE21B5" w:rsidSect="00E944DC">
      <w:headerReference w:type="default" r:id="rId11"/>
      <w:footerReference w:type="default" r:id="rId12"/>
      <w:headerReference w:type="first" r:id="rId13"/>
      <w:footerReference w:type="first" r:id="rId14"/>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86CFF" w14:textId="77777777" w:rsidR="009411B5" w:rsidRDefault="009411B5">
      <w:r>
        <w:separator/>
      </w:r>
    </w:p>
    <w:p w14:paraId="4C3A5937" w14:textId="77777777" w:rsidR="009411B5" w:rsidRDefault="009411B5"/>
  </w:endnote>
  <w:endnote w:type="continuationSeparator" w:id="0">
    <w:p w14:paraId="65D8FC13" w14:textId="77777777" w:rsidR="009411B5" w:rsidRDefault="009411B5">
      <w:r>
        <w:continuationSeparator/>
      </w:r>
    </w:p>
    <w:p w14:paraId="504B4C87" w14:textId="77777777" w:rsidR="009411B5" w:rsidRDefault="009411B5"/>
  </w:endnote>
  <w:endnote w:type="continuationNotice" w:id="1">
    <w:p w14:paraId="369931F0" w14:textId="77777777" w:rsidR="009411B5" w:rsidRDefault="00941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Univers Condensed">
    <w:charset w:val="00"/>
    <w:family w:val="swiss"/>
    <w:pitch w:val="variable"/>
    <w:sig w:usb0="80000287" w:usb1="00000000" w:usb2="00000000" w:usb3="00000000" w:csb0="0000000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961CC4">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D1FF" w14:textId="77777777" w:rsidR="001A2B22" w:rsidRPr="00A439E7" w:rsidRDefault="001A2B22" w:rsidP="001A2B22">
    <w:pPr>
      <w:tabs>
        <w:tab w:val="center" w:pos="4536"/>
        <w:tab w:val="right" w:pos="9072"/>
      </w:tabs>
      <w:jc w:val="center"/>
      <w:rPr>
        <w:rFonts w:ascii="Times New Roman" w:hAnsi="Times New Roman"/>
        <w:i/>
        <w:sz w:val="20"/>
        <w:szCs w:val="20"/>
      </w:rPr>
    </w:pPr>
    <w:r w:rsidRPr="00A439E7">
      <w:rPr>
        <w:rFonts w:ascii="Times New Roman" w:hAnsi="Times New Roman"/>
      </w:rPr>
      <w:tab/>
    </w:r>
  </w:p>
  <w:p w14:paraId="66FF7185" w14:textId="1899FBA2" w:rsidR="001A2B22" w:rsidRPr="00A439E7" w:rsidRDefault="00CD56CE" w:rsidP="00CD56CE">
    <w:pPr>
      <w:tabs>
        <w:tab w:val="center" w:pos="4536"/>
        <w:tab w:val="right" w:pos="9072"/>
      </w:tabs>
      <w:jc w:val="center"/>
      <w:rPr>
        <w:rFonts w:ascii="Times New Roman" w:hAnsi="Times New Roman"/>
        <w:i/>
        <w:sz w:val="18"/>
        <w:szCs w:val="18"/>
      </w:rPr>
    </w:pPr>
    <w:proofErr w:type="spellStart"/>
    <w:r>
      <w:rPr>
        <w:i/>
        <w:sz w:val="20"/>
        <w:szCs w:val="20"/>
      </w:rPr>
      <w:t>Platnosť</w:t>
    </w:r>
    <w:proofErr w:type="spellEnd"/>
    <w:r>
      <w:rPr>
        <w:i/>
        <w:sz w:val="20"/>
        <w:szCs w:val="20"/>
      </w:rPr>
      <w:t xml:space="preserve">: </w:t>
    </w:r>
    <w:r w:rsidR="00A840F6">
      <w:rPr>
        <w:i/>
        <w:sz w:val="20"/>
        <w:szCs w:val="20"/>
      </w:rPr>
      <w:t>1</w:t>
    </w:r>
    <w:ins w:id="390" w:author="Tomáš Kamenský" w:date="2021-06-14T10:35:00Z">
      <w:r w:rsidR="00CB4163">
        <w:rPr>
          <w:i/>
          <w:sz w:val="20"/>
          <w:szCs w:val="20"/>
        </w:rPr>
        <w:t>5</w:t>
      </w:r>
    </w:ins>
    <w:del w:id="391" w:author="Tomáš Kamenský" w:date="2021-06-14T10:35:00Z">
      <w:r w:rsidR="00A840F6" w:rsidDel="00CB4163">
        <w:rPr>
          <w:i/>
          <w:sz w:val="20"/>
          <w:szCs w:val="20"/>
        </w:rPr>
        <w:delText>3</w:delText>
      </w:r>
    </w:del>
    <w:r w:rsidR="00DD1380">
      <w:rPr>
        <w:i/>
        <w:sz w:val="20"/>
        <w:szCs w:val="20"/>
      </w:rPr>
      <w:t xml:space="preserve">. </w:t>
    </w:r>
    <w:r w:rsidR="00A840F6">
      <w:rPr>
        <w:i/>
        <w:sz w:val="20"/>
        <w:szCs w:val="20"/>
      </w:rPr>
      <w:t>06</w:t>
    </w:r>
    <w:r w:rsidR="00DD1380">
      <w:rPr>
        <w:i/>
        <w:sz w:val="20"/>
        <w:szCs w:val="20"/>
      </w:rPr>
      <w:t>. 20</w:t>
    </w:r>
    <w:ins w:id="392" w:author="Tomáš Kamenský" w:date="2021-06-14T10:35:00Z">
      <w:r w:rsidR="00CB4163">
        <w:rPr>
          <w:i/>
          <w:sz w:val="20"/>
          <w:szCs w:val="20"/>
        </w:rPr>
        <w:t>21</w:t>
      </w:r>
    </w:ins>
    <w:del w:id="393" w:author="Tomáš Kamenský" w:date="2021-06-14T10:35:00Z">
      <w:r w:rsidR="00DD1380" w:rsidDel="00CB4163">
        <w:rPr>
          <w:i/>
          <w:sz w:val="20"/>
          <w:szCs w:val="20"/>
        </w:rPr>
        <w:delText>1</w:delText>
      </w:r>
      <w:r w:rsidR="00A840F6" w:rsidDel="00CB4163">
        <w:rPr>
          <w:i/>
          <w:sz w:val="20"/>
          <w:szCs w:val="20"/>
        </w:rPr>
        <w:delText>9</w:delText>
      </w:r>
    </w:del>
    <w:r>
      <w:rPr>
        <w:i/>
        <w:sz w:val="20"/>
        <w:szCs w:val="20"/>
      </w:rPr>
      <w:t xml:space="preserve">, </w:t>
    </w:r>
    <w:proofErr w:type="spellStart"/>
    <w:r>
      <w:rPr>
        <w:i/>
        <w:sz w:val="20"/>
        <w:szCs w:val="20"/>
      </w:rPr>
      <w:t>účinnosť</w:t>
    </w:r>
    <w:proofErr w:type="spellEnd"/>
    <w:r>
      <w:rPr>
        <w:i/>
        <w:sz w:val="20"/>
        <w:szCs w:val="20"/>
      </w:rPr>
      <w:t xml:space="preserve">: </w:t>
    </w:r>
    <w:r w:rsidR="00A840F6">
      <w:rPr>
        <w:i/>
        <w:sz w:val="20"/>
        <w:szCs w:val="20"/>
      </w:rPr>
      <w:t>1</w:t>
    </w:r>
    <w:ins w:id="394" w:author="Tomáš Kamenský" w:date="2021-06-14T10:35:00Z">
      <w:r w:rsidR="00CB4163">
        <w:rPr>
          <w:i/>
          <w:sz w:val="20"/>
          <w:szCs w:val="20"/>
        </w:rPr>
        <w:t>5</w:t>
      </w:r>
    </w:ins>
    <w:del w:id="395" w:author="Tomáš Kamenský" w:date="2021-06-14T10:35:00Z">
      <w:r w:rsidR="00A840F6" w:rsidDel="00CB4163">
        <w:rPr>
          <w:i/>
          <w:sz w:val="20"/>
          <w:szCs w:val="20"/>
        </w:rPr>
        <w:delText>3</w:delText>
      </w:r>
    </w:del>
    <w:r w:rsidR="00DD1380">
      <w:rPr>
        <w:i/>
        <w:sz w:val="20"/>
        <w:szCs w:val="20"/>
      </w:rPr>
      <w:t xml:space="preserve">. </w:t>
    </w:r>
    <w:r w:rsidR="00A840F6">
      <w:rPr>
        <w:i/>
        <w:sz w:val="20"/>
        <w:szCs w:val="20"/>
      </w:rPr>
      <w:t>06</w:t>
    </w:r>
    <w:r w:rsidR="00DD1380">
      <w:rPr>
        <w:i/>
        <w:sz w:val="20"/>
        <w:szCs w:val="20"/>
      </w:rPr>
      <w:t>. 20</w:t>
    </w:r>
    <w:ins w:id="396" w:author="Tomáš Kamenský" w:date="2021-06-14T10:35:00Z">
      <w:r w:rsidR="00CB4163">
        <w:rPr>
          <w:i/>
          <w:sz w:val="20"/>
          <w:szCs w:val="20"/>
        </w:rPr>
        <w:t>21</w:t>
      </w:r>
    </w:ins>
    <w:del w:id="397" w:author="Tomáš Kamenský" w:date="2021-06-14T10:35:00Z">
      <w:r w:rsidR="00DD1380" w:rsidDel="00CB4163">
        <w:rPr>
          <w:i/>
          <w:sz w:val="20"/>
          <w:szCs w:val="20"/>
        </w:rPr>
        <w:delText>1</w:delText>
      </w:r>
      <w:r w:rsidR="00A840F6" w:rsidDel="00CB4163">
        <w:rPr>
          <w:i/>
          <w:sz w:val="20"/>
          <w:szCs w:val="20"/>
        </w:rPr>
        <w:delText>9</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BA5EE" w14:textId="77777777" w:rsidR="009411B5" w:rsidRDefault="009411B5">
      <w:r>
        <w:separator/>
      </w:r>
    </w:p>
    <w:p w14:paraId="43D9681D" w14:textId="77777777" w:rsidR="009411B5" w:rsidRDefault="009411B5"/>
  </w:footnote>
  <w:footnote w:type="continuationSeparator" w:id="0">
    <w:p w14:paraId="5C35B293" w14:textId="77777777" w:rsidR="009411B5" w:rsidRDefault="009411B5">
      <w:r>
        <w:continuationSeparator/>
      </w:r>
    </w:p>
    <w:p w14:paraId="13108A6C" w14:textId="77777777" w:rsidR="009411B5" w:rsidRDefault="009411B5"/>
  </w:footnote>
  <w:footnote w:type="continuationNotice" w:id="1">
    <w:p w14:paraId="60DA19C1" w14:textId="77777777" w:rsidR="009411B5" w:rsidRDefault="009411B5"/>
  </w:footnote>
  <w:footnote w:id="2">
    <w:p w14:paraId="35D87961" w14:textId="77777777" w:rsidR="00CB4163" w:rsidRPr="00B63144" w:rsidRDefault="00CB4163" w:rsidP="00CB4163">
      <w:pPr>
        <w:rPr>
          <w:ins w:id="29" w:author="Tomáš Kamenský" w:date="2021-06-14T10:35:00Z"/>
          <w:rFonts w:ascii="Times New Roman" w:hAnsi="Times New Roman"/>
        </w:rPr>
      </w:pPr>
      <w:ins w:id="30" w:author="Tomáš Kamenský" w:date="2021-06-14T10:35:00Z">
        <w:r w:rsidRPr="00B63144">
          <w:rPr>
            <w:rStyle w:val="Odkaznapoznmkupodiarou"/>
            <w:rFonts w:ascii="Times New Roman" w:hAnsi="Times New Roman"/>
            <w:sz w:val="18"/>
            <w:szCs w:val="18"/>
          </w:rPr>
          <w:footnoteRef/>
        </w:r>
        <w:r w:rsidRPr="00B63144">
          <w:rPr>
            <w:rFonts w:ascii="Times New Roman" w:hAnsi="Times New Roman"/>
            <w:sz w:val="18"/>
            <w:szCs w:val="18"/>
          </w:rPr>
          <w:t xml:space="preserve">   </w:t>
        </w:r>
        <w:proofErr w:type="spellStart"/>
        <w:r w:rsidRPr="00B63144">
          <w:rPr>
            <w:rFonts w:ascii="Times New Roman" w:hAnsi="Times New Roman"/>
            <w:sz w:val="18"/>
            <w:szCs w:val="18"/>
          </w:rPr>
          <w:t>Napr</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zákon</w:t>
        </w:r>
        <w:proofErr w:type="spellEnd"/>
        <w:r w:rsidRPr="00B63144">
          <w:rPr>
            <w:rFonts w:ascii="Times New Roman" w:hAnsi="Times New Roman"/>
            <w:sz w:val="18"/>
            <w:szCs w:val="18"/>
          </w:rPr>
          <w:t xml:space="preserve"> č. 343/2015 Z. z. o </w:t>
        </w:r>
        <w:proofErr w:type="spellStart"/>
        <w:r w:rsidRPr="00B63144">
          <w:rPr>
            <w:rFonts w:ascii="Times New Roman" w:hAnsi="Times New Roman"/>
            <w:sz w:val="18"/>
            <w:szCs w:val="18"/>
          </w:rPr>
          <w:t>verejnom</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obstarávaní</w:t>
        </w:r>
        <w:proofErr w:type="spellEnd"/>
        <w:r w:rsidRPr="00B63144">
          <w:rPr>
            <w:rFonts w:ascii="Times New Roman" w:hAnsi="Times New Roman"/>
            <w:sz w:val="18"/>
            <w:szCs w:val="18"/>
          </w:rPr>
          <w:t xml:space="preserve"> a o </w:t>
        </w:r>
        <w:proofErr w:type="spellStart"/>
        <w:r w:rsidRPr="00B63144">
          <w:rPr>
            <w:rFonts w:ascii="Times New Roman" w:hAnsi="Times New Roman"/>
            <w:sz w:val="18"/>
            <w:szCs w:val="18"/>
          </w:rPr>
          <w:t>zmene</w:t>
        </w:r>
        <w:proofErr w:type="spellEnd"/>
        <w:r w:rsidRPr="00B63144">
          <w:rPr>
            <w:rFonts w:ascii="Times New Roman" w:hAnsi="Times New Roman"/>
            <w:sz w:val="18"/>
            <w:szCs w:val="18"/>
          </w:rPr>
          <w:t xml:space="preserve"> a </w:t>
        </w:r>
        <w:proofErr w:type="spellStart"/>
        <w:r w:rsidRPr="00B63144">
          <w:rPr>
            <w:rFonts w:ascii="Times New Roman" w:hAnsi="Times New Roman"/>
            <w:sz w:val="18"/>
            <w:szCs w:val="18"/>
          </w:rPr>
          <w:t>doplnení</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niektorých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zákonov</w:t>
        </w:r>
        <w:proofErr w:type="spellEnd"/>
        <w:r w:rsidRPr="00B63144">
          <w:rPr>
            <w:rFonts w:ascii="Times New Roman" w:hAnsi="Times New Roman"/>
            <w:sz w:val="18"/>
            <w:szCs w:val="18"/>
          </w:rPr>
          <w:t xml:space="preserve"> v </w:t>
        </w:r>
        <w:proofErr w:type="spellStart"/>
        <w:r w:rsidRPr="00B63144">
          <w:rPr>
            <w:rFonts w:ascii="Times New Roman" w:hAnsi="Times New Roman"/>
            <w:sz w:val="18"/>
            <w:szCs w:val="18"/>
          </w:rPr>
          <w:t>znení</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neskorších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predpisov</w:t>
        </w:r>
        <w:proofErr w:type="spellEnd"/>
        <w:r w:rsidRPr="00B63144">
          <w:rPr>
            <w:rFonts w:ascii="Times New Roman" w:hAnsi="Times New Roman"/>
            <w:sz w:val="18"/>
            <w:szCs w:val="18"/>
          </w:rPr>
          <w:t xml:space="preserve"> a </w:t>
        </w:r>
        <w:proofErr w:type="spellStart"/>
        <w:r w:rsidRPr="00B63144">
          <w:rPr>
            <w:rFonts w:ascii="Times New Roman" w:hAnsi="Times New Roman"/>
            <w:sz w:val="18"/>
            <w:szCs w:val="18"/>
          </w:rPr>
          <w:t>zákon</w:t>
        </w:r>
        <w:proofErr w:type="spellEnd"/>
        <w:r w:rsidRPr="00B63144">
          <w:rPr>
            <w:rFonts w:ascii="Times New Roman" w:hAnsi="Times New Roman"/>
            <w:sz w:val="18"/>
            <w:szCs w:val="18"/>
          </w:rPr>
          <w:t xml:space="preserve"> č. 292/2014 Z. z. o </w:t>
        </w:r>
        <w:proofErr w:type="spellStart"/>
        <w:r w:rsidRPr="00B63144">
          <w:rPr>
            <w:rFonts w:ascii="Times New Roman" w:hAnsi="Times New Roman"/>
            <w:sz w:val="18"/>
            <w:szCs w:val="18"/>
          </w:rPr>
          <w:t>príspevku</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poskytovanom</w:t>
        </w:r>
        <w:proofErr w:type="spellEnd"/>
        <w:r w:rsidRPr="00B63144">
          <w:rPr>
            <w:rFonts w:ascii="Times New Roman" w:hAnsi="Times New Roman"/>
            <w:sz w:val="18"/>
            <w:szCs w:val="18"/>
          </w:rPr>
          <w:t xml:space="preserve"> z </w:t>
        </w:r>
        <w:proofErr w:type="spellStart"/>
        <w:r w:rsidRPr="00B63144">
          <w:rPr>
            <w:rFonts w:ascii="Times New Roman" w:hAnsi="Times New Roman"/>
            <w:sz w:val="18"/>
            <w:szCs w:val="18"/>
          </w:rPr>
          <w:t>európskych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štrukturálnych</w:t>
        </w:r>
        <w:proofErr w:type="spellEnd"/>
        <w:r w:rsidRPr="00B63144">
          <w:rPr>
            <w:rFonts w:ascii="Times New Roman" w:hAnsi="Times New Roman"/>
            <w:sz w:val="18"/>
            <w:szCs w:val="18"/>
          </w:rPr>
          <w:t xml:space="preserve"> </w:t>
        </w:r>
        <w:proofErr w:type="gramStart"/>
        <w:r w:rsidRPr="00B63144">
          <w:rPr>
            <w:rFonts w:ascii="Times New Roman" w:hAnsi="Times New Roman"/>
            <w:sz w:val="18"/>
            <w:szCs w:val="18"/>
          </w:rPr>
          <w:t>a</w:t>
        </w:r>
        <w:proofErr w:type="gramEnd"/>
        <w:r w:rsidRPr="00B63144">
          <w:rPr>
            <w:rFonts w:ascii="Times New Roman" w:hAnsi="Times New Roman"/>
            <w:sz w:val="18"/>
            <w:szCs w:val="18"/>
          </w:rPr>
          <w:t xml:space="preserve"> </w:t>
        </w:r>
        <w:proofErr w:type="spellStart"/>
        <w:r w:rsidRPr="00B63144">
          <w:rPr>
            <w:rFonts w:ascii="Times New Roman" w:hAnsi="Times New Roman"/>
            <w:sz w:val="18"/>
            <w:szCs w:val="18"/>
          </w:rPr>
          <w:t>investičných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fondov</w:t>
        </w:r>
        <w:proofErr w:type="spellEnd"/>
        <w:r w:rsidRPr="00B63144">
          <w:rPr>
            <w:rFonts w:ascii="Times New Roman" w:hAnsi="Times New Roman"/>
            <w:sz w:val="18"/>
            <w:szCs w:val="18"/>
          </w:rPr>
          <w:t xml:space="preserve"> a o </w:t>
        </w:r>
        <w:proofErr w:type="spellStart"/>
        <w:r w:rsidRPr="00B63144">
          <w:rPr>
            <w:rFonts w:ascii="Times New Roman" w:hAnsi="Times New Roman"/>
            <w:sz w:val="18"/>
            <w:szCs w:val="18"/>
          </w:rPr>
          <w:t>zmene</w:t>
        </w:r>
        <w:proofErr w:type="spellEnd"/>
        <w:r w:rsidRPr="00B63144">
          <w:rPr>
            <w:rFonts w:ascii="Times New Roman" w:hAnsi="Times New Roman"/>
            <w:sz w:val="18"/>
            <w:szCs w:val="18"/>
          </w:rPr>
          <w:t xml:space="preserve"> a </w:t>
        </w:r>
        <w:proofErr w:type="spellStart"/>
        <w:r w:rsidRPr="00B63144">
          <w:rPr>
            <w:rFonts w:ascii="Times New Roman" w:hAnsi="Times New Roman"/>
            <w:sz w:val="18"/>
            <w:szCs w:val="18"/>
          </w:rPr>
          <w:t>doplnení</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niektorých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zákonov</w:t>
        </w:r>
        <w:proofErr w:type="spellEnd"/>
      </w:ins>
    </w:p>
  </w:footnote>
  <w:footnote w:id="3">
    <w:p w14:paraId="4CB5474B" w14:textId="77777777" w:rsidR="00CB4163" w:rsidRPr="00B63144" w:rsidRDefault="00CB4163" w:rsidP="00CB4163">
      <w:pPr>
        <w:jc w:val="both"/>
        <w:rPr>
          <w:ins w:id="38" w:author="Tomáš Kamenský" w:date="2021-06-14T10:35:00Z"/>
          <w:rFonts w:ascii="Times New Roman" w:hAnsi="Times New Roman"/>
          <w:sz w:val="18"/>
          <w:szCs w:val="18"/>
        </w:rPr>
      </w:pPr>
      <w:ins w:id="39" w:author="Tomáš Kamenský" w:date="2021-06-14T10:35:00Z">
        <w:r w:rsidRPr="00B63144">
          <w:rPr>
            <w:rStyle w:val="Odkaznapoznmkupodiarou"/>
            <w:rFonts w:ascii="Times New Roman" w:hAnsi="Times New Roman"/>
          </w:rPr>
          <w:footnoteRef/>
        </w:r>
        <w:r w:rsidRPr="00B63144">
          <w:rPr>
            <w:rFonts w:ascii="Times New Roman" w:hAnsi="Times New Roman"/>
          </w:rPr>
          <w:t xml:space="preserve"> </w:t>
        </w:r>
        <w:proofErr w:type="spellStart"/>
        <w:r w:rsidRPr="00B63144">
          <w:rPr>
            <w:rFonts w:ascii="Times New Roman" w:hAnsi="Times New Roman"/>
            <w:sz w:val="18"/>
            <w:szCs w:val="18"/>
          </w:rPr>
          <w:t>Účastníci</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finančných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operácií</w:t>
        </w:r>
        <w:proofErr w:type="spellEnd"/>
        <w:r w:rsidRPr="00B63144">
          <w:rPr>
            <w:rFonts w:ascii="Times New Roman" w:hAnsi="Times New Roman"/>
            <w:sz w:val="18"/>
            <w:szCs w:val="18"/>
          </w:rPr>
          <w:t xml:space="preserve"> </w:t>
        </w:r>
        <w:proofErr w:type="gramStart"/>
        <w:r w:rsidRPr="00B63144">
          <w:rPr>
            <w:rFonts w:ascii="Times New Roman" w:hAnsi="Times New Roman"/>
            <w:sz w:val="18"/>
            <w:szCs w:val="18"/>
          </w:rPr>
          <w:t>a</w:t>
        </w:r>
        <w:proofErr w:type="gramEnd"/>
        <w:r w:rsidRPr="00B63144">
          <w:rPr>
            <w:rFonts w:ascii="Times New Roman" w:hAnsi="Times New Roman"/>
            <w:sz w:val="18"/>
            <w:szCs w:val="18"/>
          </w:rPr>
          <w:t> </w:t>
        </w:r>
        <w:proofErr w:type="spellStart"/>
        <w:r w:rsidRPr="00B63144">
          <w:rPr>
            <w:rFonts w:ascii="Times New Roman" w:hAnsi="Times New Roman"/>
            <w:sz w:val="18"/>
            <w:szCs w:val="18"/>
          </w:rPr>
          <w:t>iné</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osoby</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vrátane</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národných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orgánov</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na</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akejkoľvek</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úrovni</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ktoré</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sú</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zapojené</w:t>
        </w:r>
        <w:proofErr w:type="spellEnd"/>
        <w:r w:rsidRPr="00B63144">
          <w:rPr>
            <w:rFonts w:ascii="Times New Roman" w:hAnsi="Times New Roman"/>
            <w:sz w:val="18"/>
            <w:szCs w:val="18"/>
          </w:rPr>
          <w:t xml:space="preserve"> do </w:t>
        </w:r>
        <w:proofErr w:type="spellStart"/>
        <w:r w:rsidRPr="00B63144">
          <w:rPr>
            <w:rFonts w:ascii="Times New Roman" w:hAnsi="Times New Roman"/>
            <w:sz w:val="18"/>
            <w:szCs w:val="18"/>
          </w:rPr>
          <w:t>plnenia</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rozpočtu</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na</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základe</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priameho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nepriameho</w:t>
        </w:r>
        <w:proofErr w:type="spellEnd"/>
        <w:r w:rsidRPr="00B63144">
          <w:rPr>
            <w:rFonts w:ascii="Times New Roman" w:hAnsi="Times New Roman"/>
            <w:sz w:val="18"/>
            <w:szCs w:val="18"/>
          </w:rPr>
          <w:t xml:space="preserve"> a </w:t>
        </w:r>
        <w:proofErr w:type="spellStart"/>
        <w:r w:rsidRPr="00B63144">
          <w:rPr>
            <w:rFonts w:ascii="Times New Roman" w:hAnsi="Times New Roman"/>
            <w:sz w:val="18"/>
            <w:szCs w:val="18"/>
          </w:rPr>
          <w:t>zdieľaného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riadenia</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vrátane</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jeho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prípravných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aktov</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auditu</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alebo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kontroly</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nesmú</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podniknúť</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žiadne</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kroky</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ktoré</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môžu</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priviesť</w:t>
        </w:r>
        <w:proofErr w:type="spellEnd"/>
        <w:r w:rsidRPr="00B63144">
          <w:rPr>
            <w:rFonts w:ascii="Times New Roman" w:hAnsi="Times New Roman"/>
            <w:sz w:val="18"/>
            <w:szCs w:val="18"/>
          </w:rPr>
          <w:t xml:space="preserve"> ich </w:t>
        </w:r>
        <w:proofErr w:type="spellStart"/>
        <w:r w:rsidRPr="00B63144">
          <w:rPr>
            <w:rFonts w:ascii="Times New Roman" w:hAnsi="Times New Roman"/>
            <w:sz w:val="18"/>
            <w:szCs w:val="18"/>
          </w:rPr>
          <w:t>vlastné</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záujmy</w:t>
        </w:r>
        <w:proofErr w:type="spellEnd"/>
        <w:r w:rsidRPr="00B63144">
          <w:rPr>
            <w:rFonts w:ascii="Times New Roman" w:hAnsi="Times New Roman"/>
            <w:sz w:val="18"/>
            <w:szCs w:val="18"/>
          </w:rPr>
          <w:t xml:space="preserve"> do </w:t>
        </w:r>
        <w:proofErr w:type="spellStart"/>
        <w:r w:rsidRPr="00B63144">
          <w:rPr>
            <w:rFonts w:ascii="Times New Roman" w:hAnsi="Times New Roman"/>
            <w:sz w:val="18"/>
            <w:szCs w:val="18"/>
          </w:rPr>
          <w:t>konfliktu</w:t>
        </w:r>
        <w:proofErr w:type="spellEnd"/>
        <w:r w:rsidRPr="00B63144">
          <w:rPr>
            <w:rFonts w:ascii="Times New Roman" w:hAnsi="Times New Roman"/>
            <w:sz w:val="18"/>
            <w:szCs w:val="18"/>
          </w:rPr>
          <w:t xml:space="preserve"> so </w:t>
        </w:r>
        <w:proofErr w:type="spellStart"/>
        <w:r w:rsidRPr="00B63144">
          <w:rPr>
            <w:rFonts w:ascii="Times New Roman" w:hAnsi="Times New Roman"/>
            <w:sz w:val="18"/>
            <w:szCs w:val="18"/>
          </w:rPr>
          <w:t>záujmami</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Únie</w:t>
        </w:r>
        <w:proofErr w:type="spellEnd"/>
        <w:r w:rsidRPr="00B63144">
          <w:rPr>
            <w:rFonts w:ascii="Times New Roman" w:hAnsi="Times New Roman"/>
            <w:sz w:val="18"/>
            <w:szCs w:val="18"/>
          </w:rPr>
          <w:t xml:space="preserve">. Ku </w:t>
        </w:r>
        <w:proofErr w:type="spellStart"/>
        <w:r w:rsidRPr="00B63144">
          <w:rPr>
            <w:rFonts w:ascii="Times New Roman" w:hAnsi="Times New Roman"/>
            <w:sz w:val="18"/>
            <w:szCs w:val="18"/>
          </w:rPr>
          <w:t>konfliktu</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záujmov</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dochádza</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vtedy</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keď</w:t>
        </w:r>
        <w:proofErr w:type="spellEnd"/>
        <w:r w:rsidRPr="00B63144">
          <w:rPr>
            <w:rFonts w:ascii="Times New Roman" w:hAnsi="Times New Roman"/>
            <w:sz w:val="18"/>
            <w:szCs w:val="18"/>
          </w:rPr>
          <w:t xml:space="preserve"> je </w:t>
        </w:r>
        <w:proofErr w:type="spellStart"/>
        <w:r w:rsidRPr="00B63144">
          <w:rPr>
            <w:rFonts w:ascii="Times New Roman" w:hAnsi="Times New Roman"/>
            <w:sz w:val="18"/>
            <w:szCs w:val="18"/>
          </w:rPr>
          <w:t>ohrozený</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nestranný</w:t>
        </w:r>
        <w:proofErr w:type="spellEnd"/>
        <w:r w:rsidRPr="00B63144">
          <w:rPr>
            <w:rFonts w:ascii="Times New Roman" w:hAnsi="Times New Roman"/>
            <w:sz w:val="18"/>
            <w:szCs w:val="18"/>
          </w:rPr>
          <w:t xml:space="preserve"> </w:t>
        </w:r>
        <w:proofErr w:type="gramStart"/>
        <w:r w:rsidRPr="00B63144">
          <w:rPr>
            <w:rFonts w:ascii="Times New Roman" w:hAnsi="Times New Roman"/>
            <w:sz w:val="18"/>
            <w:szCs w:val="18"/>
          </w:rPr>
          <w:t>a</w:t>
        </w:r>
        <w:proofErr w:type="gramEnd"/>
        <w:r w:rsidRPr="00B63144">
          <w:rPr>
            <w:rFonts w:ascii="Times New Roman" w:hAnsi="Times New Roman"/>
            <w:sz w:val="18"/>
            <w:szCs w:val="18"/>
          </w:rPr>
          <w:t> </w:t>
        </w:r>
        <w:proofErr w:type="spellStart"/>
        <w:r w:rsidRPr="00B63144">
          <w:rPr>
            <w:rFonts w:ascii="Times New Roman" w:hAnsi="Times New Roman"/>
            <w:sz w:val="18"/>
            <w:szCs w:val="18"/>
          </w:rPr>
          <w:t>objektívny</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výkon</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funkcií</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účastníka</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finančnej</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operácie</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alebo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inej</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osoby</w:t>
        </w:r>
        <w:proofErr w:type="spellEnd"/>
        <w:r w:rsidRPr="00B63144">
          <w:rPr>
            <w:rFonts w:ascii="Times New Roman" w:hAnsi="Times New Roman"/>
            <w:sz w:val="18"/>
            <w:szCs w:val="18"/>
          </w:rPr>
          <w:t xml:space="preserve"> z </w:t>
        </w:r>
        <w:proofErr w:type="spellStart"/>
        <w:r w:rsidRPr="00B63144">
          <w:rPr>
            <w:rFonts w:ascii="Times New Roman" w:hAnsi="Times New Roman"/>
            <w:sz w:val="18"/>
            <w:szCs w:val="18"/>
          </w:rPr>
          <w:t>rodinných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alebo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citových</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dôvodov</w:t>
        </w:r>
        <w:proofErr w:type="spellEnd"/>
        <w:r w:rsidRPr="00B63144">
          <w:rPr>
            <w:rFonts w:ascii="Times New Roman" w:hAnsi="Times New Roman"/>
            <w:sz w:val="18"/>
            <w:szCs w:val="18"/>
          </w:rPr>
          <w:t>, z </w:t>
        </w:r>
        <w:proofErr w:type="spellStart"/>
        <w:r w:rsidRPr="00B63144">
          <w:rPr>
            <w:rFonts w:ascii="Times New Roman" w:hAnsi="Times New Roman"/>
            <w:sz w:val="18"/>
            <w:szCs w:val="18"/>
          </w:rPr>
          <w:t>dôvodov</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politickej</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alebo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národnej</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príslušnosti</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ekonomického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záujmu</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alebo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akéhokoľvek</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iného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priameho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alebo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nepriameho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osobného</w:t>
        </w:r>
        <w:proofErr w:type="spellEnd"/>
        <w:r w:rsidRPr="00B63144">
          <w:rPr>
            <w:rFonts w:ascii="Times New Roman" w:hAnsi="Times New Roman"/>
            <w:sz w:val="18"/>
            <w:szCs w:val="18"/>
          </w:rPr>
          <w:t xml:space="preserve"> </w:t>
        </w:r>
        <w:proofErr w:type="spellStart"/>
        <w:r w:rsidRPr="00B63144">
          <w:rPr>
            <w:rFonts w:ascii="Times New Roman" w:hAnsi="Times New Roman"/>
            <w:sz w:val="18"/>
            <w:szCs w:val="18"/>
          </w:rPr>
          <w:t>záujmu</w:t>
        </w:r>
        <w:proofErr w:type="spellEnd"/>
        <w:r w:rsidRPr="00B63144">
          <w:rPr>
            <w:rFonts w:ascii="Times New Roman" w:hAnsi="Times New Roman"/>
            <w:sz w:val="18"/>
            <w:szCs w:val="18"/>
          </w:rPr>
          <w:t>.</w:t>
        </w:r>
      </w:ins>
    </w:p>
    <w:p w14:paraId="617CE5E8" w14:textId="77777777" w:rsidR="00CB4163" w:rsidRDefault="00CB4163" w:rsidP="00CB4163">
      <w:pPr>
        <w:pStyle w:val="Textpoznmkypodiarou"/>
        <w:rPr>
          <w:ins w:id="40" w:author="Tomáš Kamenský" w:date="2021-06-14T10:35:00Z"/>
        </w:rPr>
      </w:pPr>
    </w:p>
  </w:footnote>
  <w:footnote w:id="4">
    <w:p w14:paraId="6CE931FC" w14:textId="5DCFAECC" w:rsidR="006F7925" w:rsidRPr="004F2F27" w:rsidDel="00CB4163" w:rsidRDefault="006F7925" w:rsidP="006F7925">
      <w:pPr>
        <w:pStyle w:val="Textpoznmkypodiarou"/>
        <w:rPr>
          <w:del w:id="157" w:author="Tomáš Kamenský" w:date="2021-06-14T10:34:00Z"/>
          <w:lang w:val="sk-SK"/>
        </w:rPr>
      </w:pPr>
      <w:del w:id="158" w:author="Tomáš Kamenský" w:date="2021-06-14T10:34:00Z">
        <w:r w:rsidDel="00CB4163">
          <w:rPr>
            <w:rStyle w:val="Odkaznapoznmkupodiarou"/>
          </w:rPr>
          <w:footnoteRef/>
        </w:r>
        <w:r w:rsidDel="00CB4163">
          <w:delText xml:space="preserve"> Podpíše každá osoba </w:delText>
        </w:r>
        <w:r w:rsidR="00C07298" w:rsidRPr="00C07298" w:rsidDel="00CB4163">
          <w:delText>podľa § 23 ods. 3 zákona o verejnom obstarávaní</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F664" w14:textId="0EB5C3ED" w:rsidR="00BE21B5" w:rsidRDefault="00BE21B5" w:rsidP="00BE21B5">
    <w:pPr>
      <w:pStyle w:val="Pta"/>
      <w:spacing w:after="480"/>
      <w:ind w:left="3828"/>
      <w:jc w:val="right"/>
      <w:rPr>
        <w:rFonts w:cs="Arial"/>
        <w:szCs w:val="16"/>
      </w:rPr>
    </w:pPr>
  </w:p>
  <w:p w14:paraId="57E8C205" w14:textId="77777777" w:rsidR="006D04C5" w:rsidRPr="00624DC2" w:rsidRDefault="006D04C5">
    <w:pPr>
      <w:pStyle w:val="Hlavika"/>
      <w:tabs>
        <w:tab w:val="left" w:pos="709"/>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304F" w14:textId="325160DA" w:rsidR="00E944DC" w:rsidRDefault="00A439E7" w:rsidP="00A439E7">
    <w:pPr>
      <w:pStyle w:val="Hlavika"/>
      <w:tabs>
        <w:tab w:val="center" w:pos="4535"/>
        <w:tab w:val="right" w:pos="9070"/>
      </w:tabs>
    </w:pPr>
    <w:r>
      <w:tab/>
    </w:r>
    <w:r w:rsidR="00E944DC">
      <w:rPr>
        <w:noProof/>
        <w:lang w:val="sk-SK" w:eastAsia="sk-SK"/>
      </w:rPr>
      <w:drawing>
        <wp:inline distT="0" distB="0" distL="0" distR="0" wp14:anchorId="6C1A65B1" wp14:editId="7EEE12CA">
          <wp:extent cx="4556125" cy="771525"/>
          <wp:effectExtent l="0" t="0" r="0" b="0"/>
          <wp:docPr id="1" name="Obrázok 1"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6125" cy="771525"/>
                  </a:xfrm>
                  <a:prstGeom prst="rect">
                    <a:avLst/>
                  </a:prstGeom>
                  <a:noFill/>
                  <a:ln>
                    <a:noFill/>
                  </a:ln>
                </pic:spPr>
              </pic:pic>
            </a:graphicData>
          </a:graphic>
        </wp:inline>
      </w:drawing>
    </w:r>
    <w:bookmarkStart w:id="204" w:name="p22-2-a"/>
    <w:bookmarkStart w:id="205" w:name="p23-5"/>
    <w:bookmarkStart w:id="206" w:name="p23-6"/>
    <w:bookmarkStart w:id="207" w:name="p24"/>
    <w:bookmarkStart w:id="208" w:name="_Toc317864917"/>
    <w:bookmarkStart w:id="209" w:name="_Toc317865129"/>
    <w:bookmarkStart w:id="210" w:name="_Toc317865282"/>
    <w:bookmarkStart w:id="211" w:name="_Toc317865425"/>
    <w:bookmarkStart w:id="212" w:name="_Toc317865564"/>
    <w:bookmarkStart w:id="213" w:name="_Toc317865690"/>
    <w:bookmarkStart w:id="214" w:name="_Toc317866059"/>
    <w:bookmarkStart w:id="215" w:name="_Toc317866204"/>
    <w:bookmarkStart w:id="216" w:name="_Toc317866306"/>
    <w:bookmarkStart w:id="217" w:name="_Toc317866471"/>
    <w:bookmarkStart w:id="218" w:name="_Toc317866573"/>
    <w:bookmarkStart w:id="219" w:name="_Toc317866790"/>
    <w:bookmarkStart w:id="220" w:name="_Toc329084087"/>
    <w:bookmarkStart w:id="221" w:name="_Toc317864918"/>
    <w:bookmarkStart w:id="222" w:name="_Toc317865130"/>
    <w:bookmarkStart w:id="223" w:name="_Toc317865283"/>
    <w:bookmarkStart w:id="224" w:name="_Toc317865426"/>
    <w:bookmarkStart w:id="225" w:name="_Toc317865565"/>
    <w:bookmarkStart w:id="226" w:name="_Toc317865691"/>
    <w:bookmarkStart w:id="227" w:name="_Toc317866060"/>
    <w:bookmarkStart w:id="228" w:name="_Toc317866205"/>
    <w:bookmarkStart w:id="229" w:name="_Toc317866307"/>
    <w:bookmarkStart w:id="230" w:name="_Toc317866472"/>
    <w:bookmarkStart w:id="231" w:name="_Toc317866574"/>
    <w:bookmarkStart w:id="232" w:name="_Toc317866791"/>
    <w:bookmarkStart w:id="233" w:name="_Toc329084088"/>
    <w:bookmarkStart w:id="234" w:name="_Toc317864919"/>
    <w:bookmarkStart w:id="235" w:name="_Toc317865131"/>
    <w:bookmarkStart w:id="236" w:name="_Toc317865284"/>
    <w:bookmarkStart w:id="237" w:name="_Toc317865427"/>
    <w:bookmarkStart w:id="238" w:name="_Toc317865566"/>
    <w:bookmarkStart w:id="239" w:name="_Toc317865692"/>
    <w:bookmarkStart w:id="240" w:name="_Toc317866061"/>
    <w:bookmarkStart w:id="241" w:name="_Toc317866206"/>
    <w:bookmarkStart w:id="242" w:name="_Toc317866308"/>
    <w:bookmarkStart w:id="243" w:name="_Toc317866473"/>
    <w:bookmarkStart w:id="244" w:name="_Toc317866575"/>
    <w:bookmarkStart w:id="245" w:name="_Toc317866792"/>
    <w:bookmarkStart w:id="246" w:name="_Toc329084089"/>
    <w:bookmarkStart w:id="247" w:name="_Toc317864920"/>
    <w:bookmarkStart w:id="248" w:name="_Toc317865132"/>
    <w:bookmarkStart w:id="249" w:name="_Toc317865285"/>
    <w:bookmarkStart w:id="250" w:name="_Toc317865428"/>
    <w:bookmarkStart w:id="251" w:name="_Toc317865567"/>
    <w:bookmarkStart w:id="252" w:name="_Toc317865693"/>
    <w:bookmarkStart w:id="253" w:name="_Toc317866062"/>
    <w:bookmarkStart w:id="254" w:name="_Toc317866207"/>
    <w:bookmarkStart w:id="255" w:name="_Toc317866309"/>
    <w:bookmarkStart w:id="256" w:name="_Toc317866474"/>
    <w:bookmarkStart w:id="257" w:name="_Toc317866576"/>
    <w:bookmarkStart w:id="258" w:name="_Toc317866793"/>
    <w:bookmarkStart w:id="259" w:name="_Toc329084090"/>
    <w:bookmarkStart w:id="260" w:name="_Toc317864921"/>
    <w:bookmarkStart w:id="261" w:name="_Toc317865133"/>
    <w:bookmarkStart w:id="262" w:name="_Toc317865286"/>
    <w:bookmarkStart w:id="263" w:name="_Toc317865429"/>
    <w:bookmarkStart w:id="264" w:name="_Toc317865568"/>
    <w:bookmarkStart w:id="265" w:name="_Toc317865694"/>
    <w:bookmarkStart w:id="266" w:name="_Toc317866063"/>
    <w:bookmarkStart w:id="267" w:name="_Toc317866208"/>
    <w:bookmarkStart w:id="268" w:name="_Toc317866310"/>
    <w:bookmarkStart w:id="269" w:name="_Toc317866475"/>
    <w:bookmarkStart w:id="270" w:name="_Toc317866577"/>
    <w:bookmarkStart w:id="271" w:name="_Toc317866794"/>
    <w:bookmarkStart w:id="272" w:name="_Toc329084091"/>
    <w:bookmarkStart w:id="273" w:name="_Toc317864922"/>
    <w:bookmarkStart w:id="274" w:name="_Toc317865134"/>
    <w:bookmarkStart w:id="275" w:name="_Toc317865287"/>
    <w:bookmarkStart w:id="276" w:name="_Toc317865430"/>
    <w:bookmarkStart w:id="277" w:name="_Toc317865569"/>
    <w:bookmarkStart w:id="278" w:name="_Toc317865695"/>
    <w:bookmarkStart w:id="279" w:name="_Toc317866064"/>
    <w:bookmarkStart w:id="280" w:name="_Toc317866209"/>
    <w:bookmarkStart w:id="281" w:name="_Toc317866311"/>
    <w:bookmarkStart w:id="282" w:name="_Toc317866476"/>
    <w:bookmarkStart w:id="283" w:name="_Toc317866578"/>
    <w:bookmarkStart w:id="284" w:name="_Toc317866795"/>
    <w:bookmarkStart w:id="285" w:name="_Toc329084092"/>
    <w:bookmarkStart w:id="286" w:name="_Toc317864923"/>
    <w:bookmarkStart w:id="287" w:name="_Toc317865135"/>
    <w:bookmarkStart w:id="288" w:name="_Toc317865288"/>
    <w:bookmarkStart w:id="289" w:name="_Toc317865431"/>
    <w:bookmarkStart w:id="290" w:name="_Toc317865570"/>
    <w:bookmarkStart w:id="291" w:name="_Toc317865696"/>
    <w:bookmarkStart w:id="292" w:name="_Toc317866065"/>
    <w:bookmarkStart w:id="293" w:name="_Toc317866210"/>
    <w:bookmarkStart w:id="294" w:name="_Toc317866312"/>
    <w:bookmarkStart w:id="295" w:name="_Toc317866477"/>
    <w:bookmarkStart w:id="296" w:name="_Toc317866579"/>
    <w:bookmarkStart w:id="297" w:name="_Toc317866796"/>
    <w:bookmarkStart w:id="298" w:name="_Toc329084093"/>
    <w:bookmarkStart w:id="299" w:name="_Toc317864924"/>
    <w:bookmarkStart w:id="300" w:name="_Toc317865136"/>
    <w:bookmarkStart w:id="301" w:name="_Toc317865289"/>
    <w:bookmarkStart w:id="302" w:name="_Toc317865432"/>
    <w:bookmarkStart w:id="303" w:name="_Toc317865571"/>
    <w:bookmarkStart w:id="304" w:name="_Toc317865697"/>
    <w:bookmarkStart w:id="305" w:name="_Toc317866066"/>
    <w:bookmarkStart w:id="306" w:name="_Toc317866211"/>
    <w:bookmarkStart w:id="307" w:name="_Toc317866313"/>
    <w:bookmarkStart w:id="308" w:name="_Toc317866478"/>
    <w:bookmarkStart w:id="309" w:name="_Toc317866580"/>
    <w:bookmarkStart w:id="310" w:name="_Toc317866797"/>
    <w:bookmarkStart w:id="311" w:name="_Toc329084094"/>
    <w:bookmarkStart w:id="312" w:name="_Toc317864925"/>
    <w:bookmarkStart w:id="313" w:name="_Toc317865137"/>
    <w:bookmarkStart w:id="314" w:name="_Toc317865290"/>
    <w:bookmarkStart w:id="315" w:name="_Toc317865433"/>
    <w:bookmarkStart w:id="316" w:name="_Toc317865572"/>
    <w:bookmarkStart w:id="317" w:name="_Toc317865698"/>
    <w:bookmarkStart w:id="318" w:name="_Toc317866067"/>
    <w:bookmarkStart w:id="319" w:name="_Toc317866212"/>
    <w:bookmarkStart w:id="320" w:name="_Toc317866314"/>
    <w:bookmarkStart w:id="321" w:name="_Toc317866479"/>
    <w:bookmarkStart w:id="322" w:name="_Toc317866581"/>
    <w:bookmarkStart w:id="323" w:name="_Toc317866798"/>
    <w:bookmarkStart w:id="324" w:name="_Toc329084095"/>
    <w:bookmarkStart w:id="325" w:name="_Toc317864926"/>
    <w:bookmarkStart w:id="326" w:name="_Toc317865138"/>
    <w:bookmarkStart w:id="327" w:name="_Toc317865291"/>
    <w:bookmarkStart w:id="328" w:name="_Toc317865434"/>
    <w:bookmarkStart w:id="329" w:name="_Toc317865573"/>
    <w:bookmarkStart w:id="330" w:name="_Toc317865699"/>
    <w:bookmarkStart w:id="331" w:name="_Toc317866068"/>
    <w:bookmarkStart w:id="332" w:name="_Toc317866213"/>
    <w:bookmarkStart w:id="333" w:name="_Toc317866315"/>
    <w:bookmarkStart w:id="334" w:name="_Toc317866480"/>
    <w:bookmarkStart w:id="335" w:name="_Toc317866582"/>
    <w:bookmarkStart w:id="336" w:name="_Toc317866799"/>
    <w:bookmarkStart w:id="337" w:name="_Toc329084096"/>
    <w:bookmarkStart w:id="338" w:name="_Toc317864927"/>
    <w:bookmarkStart w:id="339" w:name="_Toc317865139"/>
    <w:bookmarkStart w:id="340" w:name="_Toc317865292"/>
    <w:bookmarkStart w:id="341" w:name="_Toc317865435"/>
    <w:bookmarkStart w:id="342" w:name="_Toc317865574"/>
    <w:bookmarkStart w:id="343" w:name="_Toc317865700"/>
    <w:bookmarkStart w:id="344" w:name="_Toc317866069"/>
    <w:bookmarkStart w:id="345" w:name="_Toc317866214"/>
    <w:bookmarkStart w:id="346" w:name="_Toc317866316"/>
    <w:bookmarkStart w:id="347" w:name="_Toc317866481"/>
    <w:bookmarkStart w:id="348" w:name="_Toc317866583"/>
    <w:bookmarkStart w:id="349" w:name="_Toc317866800"/>
    <w:bookmarkStart w:id="350" w:name="_Toc329084097"/>
    <w:bookmarkStart w:id="351" w:name="_Toc317864928"/>
    <w:bookmarkStart w:id="352" w:name="_Toc317865140"/>
    <w:bookmarkStart w:id="353" w:name="_Toc317865293"/>
    <w:bookmarkStart w:id="354" w:name="_Toc317865436"/>
    <w:bookmarkStart w:id="355" w:name="_Toc317865575"/>
    <w:bookmarkStart w:id="356" w:name="_Toc317865701"/>
    <w:bookmarkStart w:id="357" w:name="_Toc317866070"/>
    <w:bookmarkStart w:id="358" w:name="_Toc317866215"/>
    <w:bookmarkStart w:id="359" w:name="_Toc317866317"/>
    <w:bookmarkStart w:id="360" w:name="_Toc317866482"/>
    <w:bookmarkStart w:id="361" w:name="_Toc317866584"/>
    <w:bookmarkStart w:id="362" w:name="_Toc317866801"/>
    <w:bookmarkStart w:id="363" w:name="_Toc329084098"/>
    <w:bookmarkStart w:id="364" w:name="_Toc317864929"/>
    <w:bookmarkStart w:id="365" w:name="_Toc317865141"/>
    <w:bookmarkStart w:id="366" w:name="_Toc317865294"/>
    <w:bookmarkStart w:id="367" w:name="_Toc317865437"/>
    <w:bookmarkStart w:id="368" w:name="_Toc317865576"/>
    <w:bookmarkStart w:id="369" w:name="_Toc317865702"/>
    <w:bookmarkStart w:id="370" w:name="_Toc317866071"/>
    <w:bookmarkStart w:id="371" w:name="_Toc317866216"/>
    <w:bookmarkStart w:id="372" w:name="_Toc317866318"/>
    <w:bookmarkStart w:id="373" w:name="_Toc317866483"/>
    <w:bookmarkStart w:id="374" w:name="_Toc317866585"/>
    <w:bookmarkStart w:id="375" w:name="_Toc317866802"/>
    <w:bookmarkStart w:id="376" w:name="_Toc329084099"/>
    <w:bookmarkStart w:id="377" w:name="_Toc317864930"/>
    <w:bookmarkStart w:id="378" w:name="_Toc317865142"/>
    <w:bookmarkStart w:id="379" w:name="_Toc317865295"/>
    <w:bookmarkStart w:id="380" w:name="_Toc317865438"/>
    <w:bookmarkStart w:id="381" w:name="_Toc317865577"/>
    <w:bookmarkStart w:id="382" w:name="_Toc317865703"/>
    <w:bookmarkStart w:id="383" w:name="_Toc317866072"/>
    <w:bookmarkStart w:id="384" w:name="_Toc317866217"/>
    <w:bookmarkStart w:id="385" w:name="_Toc317866319"/>
    <w:bookmarkStart w:id="386" w:name="_Toc317866484"/>
    <w:bookmarkStart w:id="387" w:name="_Toc317866586"/>
    <w:bookmarkStart w:id="388" w:name="_Toc317866803"/>
    <w:bookmarkStart w:id="389" w:name="_Toc329084100"/>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15:restartNumberingAfterBreak="0">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15:restartNumberingAfterBreak="0">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15:restartNumberingAfterBreak="0">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15:restartNumberingAfterBreak="0">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15:restartNumberingAfterBreak="0">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15:restartNumberingAfterBreak="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15:restartNumberingAfterBreak="0">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15:restartNumberingAfterBreak="0">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15:restartNumberingAfterBreak="0">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15:restartNumberingAfterBreak="0">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15:restartNumberingAfterBreak="0">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15:restartNumberingAfterBreak="0">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15:restartNumberingAfterBreak="0">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15:restartNumberingAfterBreak="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15:restartNumberingAfterBreak="0">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15:restartNumberingAfterBreak="0">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15:restartNumberingAfterBreak="0">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15:restartNumberingAfterBreak="0">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15:restartNumberingAfterBreak="0">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15:restartNumberingAfterBreak="0">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15:restartNumberingAfterBreak="0">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5" w15:restartNumberingAfterBreak="0">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8" w15:restartNumberingAfterBreak="0">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1" w15:restartNumberingAfterBreak="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9" w15:restartNumberingAfterBreak="0">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1" w15:restartNumberingAfterBreak="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5" w15:restartNumberingAfterBreak="0">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6" w15:restartNumberingAfterBreak="0">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7" w15:restartNumberingAfterBreak="0">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9" w15:restartNumberingAfterBreak="0">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4" w15:restartNumberingAfterBreak="0">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9" w15:restartNumberingAfterBreak="0">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9" w15:restartNumberingAfterBreak="0">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15:restartNumberingAfterBreak="0">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3" w15:restartNumberingAfterBreak="0">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7" w15:restartNumberingAfterBreak="0">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8" w15:restartNumberingAfterBreak="0">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15:restartNumberingAfterBreak="0">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1" w15:restartNumberingAfterBreak="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4" w15:restartNumberingAfterBreak="0">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5" w15:restartNumberingAfterBreak="0">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8" w15:restartNumberingAfterBreak="0">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9" w15:restartNumberingAfterBreak="0">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1" w15:restartNumberingAfterBreak="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1"/>
  </w:num>
  <w:num w:numId="2">
    <w:abstractNumId w:val="81"/>
  </w:num>
  <w:num w:numId="3">
    <w:abstractNumId w:val="25"/>
  </w:num>
  <w:num w:numId="4">
    <w:abstractNumId w:val="120"/>
  </w:num>
  <w:num w:numId="5">
    <w:abstractNumId w:val="41"/>
  </w:num>
  <w:num w:numId="6">
    <w:abstractNumId w:val="118"/>
  </w:num>
  <w:num w:numId="7">
    <w:abstractNumId w:val="82"/>
  </w:num>
  <w:num w:numId="8">
    <w:abstractNumId w:val="151"/>
  </w:num>
  <w:num w:numId="9">
    <w:abstractNumId w:val="98"/>
  </w:num>
  <w:num w:numId="10">
    <w:abstractNumId w:val="20"/>
  </w:num>
  <w:num w:numId="11">
    <w:abstractNumId w:val="33"/>
  </w:num>
  <w:num w:numId="12">
    <w:abstractNumId w:val="90"/>
  </w:num>
  <w:num w:numId="13">
    <w:abstractNumId w:val="1"/>
  </w:num>
  <w:num w:numId="14">
    <w:abstractNumId w:val="18"/>
  </w:num>
  <w:num w:numId="15">
    <w:abstractNumId w:val="0"/>
  </w:num>
  <w:num w:numId="16">
    <w:abstractNumId w:val="124"/>
  </w:num>
  <w:num w:numId="17">
    <w:abstractNumId w:val="132"/>
  </w:num>
  <w:num w:numId="18">
    <w:abstractNumId w:val="51"/>
  </w:num>
  <w:num w:numId="19">
    <w:abstractNumId w:val="38"/>
  </w:num>
  <w:num w:numId="20">
    <w:abstractNumId w:val="136"/>
  </w:num>
  <w:num w:numId="21">
    <w:abstractNumId w:val="2"/>
  </w:num>
  <w:num w:numId="22">
    <w:abstractNumId w:val="87"/>
  </w:num>
  <w:num w:numId="23">
    <w:abstractNumId w:val="37"/>
  </w:num>
  <w:num w:numId="24">
    <w:abstractNumId w:val="117"/>
  </w:num>
  <w:num w:numId="25">
    <w:abstractNumId w:val="138"/>
  </w:num>
  <w:num w:numId="26">
    <w:abstractNumId w:val="63"/>
  </w:num>
  <w:num w:numId="27">
    <w:abstractNumId w:val="139"/>
  </w:num>
  <w:num w:numId="28">
    <w:abstractNumId w:val="109"/>
  </w:num>
  <w:num w:numId="29">
    <w:abstractNumId w:val="77"/>
  </w:num>
  <w:num w:numId="30">
    <w:abstractNumId w:val="112"/>
  </w:num>
  <w:num w:numId="31">
    <w:abstractNumId w:val="31"/>
  </w:num>
  <w:num w:numId="32">
    <w:abstractNumId w:val="116"/>
  </w:num>
  <w:num w:numId="33">
    <w:abstractNumId w:val="102"/>
  </w:num>
  <w:num w:numId="34">
    <w:abstractNumId w:val="143"/>
  </w:num>
  <w:num w:numId="35">
    <w:abstractNumId w:val="128"/>
  </w:num>
  <w:num w:numId="36">
    <w:abstractNumId w:val="144"/>
  </w:num>
  <w:num w:numId="37">
    <w:abstractNumId w:val="148"/>
  </w:num>
  <w:num w:numId="38">
    <w:abstractNumId w:val="73"/>
  </w:num>
  <w:num w:numId="39">
    <w:abstractNumId w:val="4"/>
  </w:num>
  <w:num w:numId="40">
    <w:abstractNumId w:val="127"/>
  </w:num>
  <w:num w:numId="41">
    <w:abstractNumId w:val="96"/>
  </w:num>
  <w:num w:numId="42">
    <w:abstractNumId w:val="108"/>
  </w:num>
  <w:num w:numId="43">
    <w:abstractNumId w:val="141"/>
  </w:num>
  <w:num w:numId="44">
    <w:abstractNumId w:val="85"/>
  </w:num>
  <w:num w:numId="45">
    <w:abstractNumId w:val="79"/>
  </w:num>
  <w:num w:numId="46">
    <w:abstractNumId w:val="92"/>
  </w:num>
  <w:num w:numId="47">
    <w:abstractNumId w:val="49"/>
  </w:num>
  <w:num w:numId="48">
    <w:abstractNumId w:val="23"/>
  </w:num>
  <w:num w:numId="49">
    <w:abstractNumId w:val="111"/>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4"/>
  </w:num>
  <w:num w:numId="59">
    <w:abstractNumId w:val="7"/>
  </w:num>
  <w:num w:numId="60">
    <w:abstractNumId w:val="68"/>
  </w:num>
  <w:num w:numId="61">
    <w:abstractNumId w:val="123"/>
  </w:num>
  <w:num w:numId="62">
    <w:abstractNumId w:val="89"/>
  </w:num>
  <w:num w:numId="63">
    <w:abstractNumId w:val="110"/>
  </w:num>
  <w:num w:numId="64">
    <w:abstractNumId w:val="107"/>
  </w:num>
  <w:num w:numId="65">
    <w:abstractNumId w:val="40"/>
  </w:num>
  <w:num w:numId="66">
    <w:abstractNumId w:val="50"/>
  </w:num>
  <w:num w:numId="67">
    <w:abstractNumId w:val="101"/>
  </w:num>
  <w:num w:numId="68">
    <w:abstractNumId w:val="44"/>
  </w:num>
  <w:num w:numId="69">
    <w:abstractNumId w:val="122"/>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7"/>
  </w:num>
  <w:num w:numId="77">
    <w:abstractNumId w:val="135"/>
  </w:num>
  <w:num w:numId="78">
    <w:abstractNumId w:val="106"/>
  </w:num>
  <w:num w:numId="79">
    <w:abstractNumId w:val="130"/>
  </w:num>
  <w:num w:numId="80">
    <w:abstractNumId w:val="70"/>
  </w:num>
  <w:num w:numId="81">
    <w:abstractNumId w:val="59"/>
  </w:num>
  <w:num w:numId="82">
    <w:abstractNumId w:val="88"/>
  </w:num>
  <w:num w:numId="83">
    <w:abstractNumId w:val="91"/>
  </w:num>
  <w:num w:numId="84">
    <w:abstractNumId w:val="105"/>
  </w:num>
  <w:num w:numId="85">
    <w:abstractNumId w:val="17"/>
  </w:num>
  <w:num w:numId="86">
    <w:abstractNumId w:val="39"/>
  </w:num>
  <w:num w:numId="87">
    <w:abstractNumId w:val="34"/>
  </w:num>
  <w:num w:numId="88">
    <w:abstractNumId w:val="30"/>
  </w:num>
  <w:num w:numId="89">
    <w:abstractNumId w:val="32"/>
  </w:num>
  <w:num w:numId="90">
    <w:abstractNumId w:val="147"/>
  </w:num>
  <w:num w:numId="91">
    <w:abstractNumId w:val="5"/>
  </w:num>
  <w:num w:numId="92">
    <w:abstractNumId w:val="36"/>
  </w:num>
  <w:num w:numId="93">
    <w:abstractNumId w:val="145"/>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7"/>
  </w:num>
  <w:num w:numId="101">
    <w:abstractNumId w:val="126"/>
  </w:num>
  <w:num w:numId="102">
    <w:abstractNumId w:val="16"/>
  </w:num>
  <w:num w:numId="103">
    <w:abstractNumId w:val="133"/>
  </w:num>
  <w:num w:numId="104">
    <w:abstractNumId w:val="11"/>
  </w:num>
  <w:num w:numId="105">
    <w:abstractNumId w:val="74"/>
  </w:num>
  <w:num w:numId="106">
    <w:abstractNumId w:val="134"/>
  </w:num>
  <w:num w:numId="107">
    <w:abstractNumId w:val="93"/>
  </w:num>
  <w:num w:numId="108">
    <w:abstractNumId w:val="9"/>
  </w:num>
  <w:num w:numId="109">
    <w:abstractNumId w:val="10"/>
  </w:num>
  <w:num w:numId="110">
    <w:abstractNumId w:val="56"/>
  </w:num>
  <w:num w:numId="111">
    <w:abstractNumId w:val="100"/>
  </w:num>
  <w:num w:numId="112">
    <w:abstractNumId w:val="15"/>
  </w:num>
  <w:num w:numId="113">
    <w:abstractNumId w:val="113"/>
  </w:num>
  <w:num w:numId="114">
    <w:abstractNumId w:val="75"/>
  </w:num>
  <w:num w:numId="115">
    <w:abstractNumId w:val="114"/>
  </w:num>
  <w:num w:numId="116">
    <w:abstractNumId w:val="131"/>
  </w:num>
  <w:num w:numId="117">
    <w:abstractNumId w:val="53"/>
  </w:num>
  <w:num w:numId="118">
    <w:abstractNumId w:val="146"/>
  </w:num>
  <w:num w:numId="119">
    <w:abstractNumId w:val="142"/>
  </w:num>
  <w:num w:numId="120">
    <w:abstractNumId w:val="103"/>
  </w:num>
  <w:num w:numId="121">
    <w:abstractNumId w:val="14"/>
  </w:num>
  <w:num w:numId="122">
    <w:abstractNumId w:val="21"/>
  </w:num>
  <w:num w:numId="123">
    <w:abstractNumId w:val="69"/>
  </w:num>
  <w:num w:numId="124">
    <w:abstractNumId w:val="95"/>
  </w:num>
  <w:num w:numId="125">
    <w:abstractNumId w:val="57"/>
  </w:num>
  <w:num w:numId="126">
    <w:abstractNumId w:val="115"/>
  </w:num>
  <w:num w:numId="127">
    <w:abstractNumId w:val="55"/>
  </w:num>
  <w:num w:numId="128">
    <w:abstractNumId w:val="94"/>
  </w:num>
  <w:num w:numId="129">
    <w:abstractNumId w:val="129"/>
  </w:num>
  <w:num w:numId="130">
    <w:abstractNumId w:val="22"/>
  </w:num>
  <w:num w:numId="131">
    <w:abstractNumId w:val="46"/>
  </w:num>
  <w:num w:numId="132">
    <w:abstractNumId w:val="149"/>
  </w:num>
  <w:num w:numId="133">
    <w:abstractNumId w:val="67"/>
  </w:num>
  <w:num w:numId="134">
    <w:abstractNumId w:val="48"/>
  </w:num>
  <w:num w:numId="135">
    <w:abstractNumId w:val="71"/>
  </w:num>
  <w:num w:numId="136">
    <w:abstractNumId w:val="35"/>
  </w:num>
  <w:num w:numId="137">
    <w:abstractNumId w:val="125"/>
  </w:num>
  <w:num w:numId="138">
    <w:abstractNumId w:val="99"/>
  </w:num>
  <w:num w:numId="139">
    <w:abstractNumId w:val="66"/>
  </w:num>
  <w:num w:numId="140">
    <w:abstractNumId w:val="150"/>
  </w:num>
  <w:num w:numId="141">
    <w:abstractNumId w:val="3"/>
  </w:num>
  <w:num w:numId="142">
    <w:abstractNumId w:val="76"/>
  </w:num>
  <w:num w:numId="143">
    <w:abstractNumId w:val="81"/>
  </w:num>
  <w:num w:numId="144">
    <w:abstractNumId w:val="45"/>
  </w:num>
  <w:num w:numId="145">
    <w:abstractNumId w:val="86"/>
  </w:num>
  <w:num w:numId="146">
    <w:abstractNumId w:val="28"/>
  </w:num>
  <w:num w:numId="147">
    <w:abstractNumId w:val="140"/>
  </w:num>
  <w:num w:numId="148">
    <w:abstractNumId w:val="19"/>
  </w:num>
  <w:num w:numId="149">
    <w:abstractNumId w:val="47"/>
  </w:num>
  <w:num w:numId="150">
    <w:abstractNumId w:val="121"/>
  </w:num>
  <w:num w:numId="151">
    <w:abstractNumId w:val="119"/>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84"/>
  </w:num>
  <w:numIdMacAtCleanup w:val="1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áš Kamenský">
    <w15:presenceInfo w15:providerId="AD" w15:userId="S::xkamenskyt@stuba.sk::42ba58e9-c64c-4360-b9dd-d2f9199d9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3566"/>
    <w:rsid w:val="0000021F"/>
    <w:rsid w:val="000016A5"/>
    <w:rsid w:val="00002D67"/>
    <w:rsid w:val="00005222"/>
    <w:rsid w:val="00005B9D"/>
    <w:rsid w:val="00006133"/>
    <w:rsid w:val="000068AD"/>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12C7"/>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1224"/>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6D82"/>
    <w:rsid w:val="00107596"/>
    <w:rsid w:val="00112F2E"/>
    <w:rsid w:val="00114550"/>
    <w:rsid w:val="001148D1"/>
    <w:rsid w:val="0011692E"/>
    <w:rsid w:val="001206DF"/>
    <w:rsid w:val="00121602"/>
    <w:rsid w:val="001223D7"/>
    <w:rsid w:val="00122C21"/>
    <w:rsid w:val="0012336B"/>
    <w:rsid w:val="001250A3"/>
    <w:rsid w:val="001260AB"/>
    <w:rsid w:val="00131197"/>
    <w:rsid w:val="00132741"/>
    <w:rsid w:val="00133C7A"/>
    <w:rsid w:val="00135C01"/>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2252"/>
    <w:rsid w:val="00182989"/>
    <w:rsid w:val="00182C05"/>
    <w:rsid w:val="00185ECC"/>
    <w:rsid w:val="001866F9"/>
    <w:rsid w:val="001914CB"/>
    <w:rsid w:val="00193474"/>
    <w:rsid w:val="00194D5D"/>
    <w:rsid w:val="0019558B"/>
    <w:rsid w:val="00196F7B"/>
    <w:rsid w:val="001A143B"/>
    <w:rsid w:val="001A1687"/>
    <w:rsid w:val="001A19F7"/>
    <w:rsid w:val="001A2B22"/>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16DA5"/>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D6373"/>
    <w:rsid w:val="004E1C5E"/>
    <w:rsid w:val="004E560F"/>
    <w:rsid w:val="004E704A"/>
    <w:rsid w:val="004F370E"/>
    <w:rsid w:val="004F485A"/>
    <w:rsid w:val="004F5024"/>
    <w:rsid w:val="00501355"/>
    <w:rsid w:val="00502BD0"/>
    <w:rsid w:val="005038B3"/>
    <w:rsid w:val="005048C8"/>
    <w:rsid w:val="00505FF4"/>
    <w:rsid w:val="00507200"/>
    <w:rsid w:val="005106F9"/>
    <w:rsid w:val="00511041"/>
    <w:rsid w:val="00513AF5"/>
    <w:rsid w:val="0051486D"/>
    <w:rsid w:val="005165CB"/>
    <w:rsid w:val="005169B1"/>
    <w:rsid w:val="0051740F"/>
    <w:rsid w:val="00517770"/>
    <w:rsid w:val="00520918"/>
    <w:rsid w:val="00524C87"/>
    <w:rsid w:val="00525194"/>
    <w:rsid w:val="005252EE"/>
    <w:rsid w:val="00526C59"/>
    <w:rsid w:val="0053045E"/>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2AA6"/>
    <w:rsid w:val="00574E3A"/>
    <w:rsid w:val="00575543"/>
    <w:rsid w:val="00576148"/>
    <w:rsid w:val="00576315"/>
    <w:rsid w:val="00577C80"/>
    <w:rsid w:val="00582B72"/>
    <w:rsid w:val="00582D91"/>
    <w:rsid w:val="00583073"/>
    <w:rsid w:val="00583194"/>
    <w:rsid w:val="00583367"/>
    <w:rsid w:val="00584089"/>
    <w:rsid w:val="005846CF"/>
    <w:rsid w:val="00585B53"/>
    <w:rsid w:val="00586215"/>
    <w:rsid w:val="005864BA"/>
    <w:rsid w:val="00586ED8"/>
    <w:rsid w:val="00590F4B"/>
    <w:rsid w:val="005936FF"/>
    <w:rsid w:val="00593800"/>
    <w:rsid w:val="00593CA6"/>
    <w:rsid w:val="0059541C"/>
    <w:rsid w:val="005967AF"/>
    <w:rsid w:val="0059681D"/>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E6F97"/>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C7C51"/>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6F792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4692C"/>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6768"/>
    <w:rsid w:val="00786993"/>
    <w:rsid w:val="007877D4"/>
    <w:rsid w:val="007900F8"/>
    <w:rsid w:val="00791D30"/>
    <w:rsid w:val="0079594D"/>
    <w:rsid w:val="0079619A"/>
    <w:rsid w:val="007968A5"/>
    <w:rsid w:val="00797F9C"/>
    <w:rsid w:val="007A06A4"/>
    <w:rsid w:val="007A1AEE"/>
    <w:rsid w:val="007A1E5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776"/>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8F7D8E"/>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1B5"/>
    <w:rsid w:val="00941301"/>
    <w:rsid w:val="0094180D"/>
    <w:rsid w:val="009420DF"/>
    <w:rsid w:val="009453D3"/>
    <w:rsid w:val="00945F95"/>
    <w:rsid w:val="0094650B"/>
    <w:rsid w:val="00946517"/>
    <w:rsid w:val="009472BE"/>
    <w:rsid w:val="00950940"/>
    <w:rsid w:val="00950DAE"/>
    <w:rsid w:val="0095417C"/>
    <w:rsid w:val="00956973"/>
    <w:rsid w:val="00961CC4"/>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E7F01"/>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39E7"/>
    <w:rsid w:val="00A456F9"/>
    <w:rsid w:val="00A45883"/>
    <w:rsid w:val="00A509CA"/>
    <w:rsid w:val="00A515F1"/>
    <w:rsid w:val="00A51C2D"/>
    <w:rsid w:val="00A53694"/>
    <w:rsid w:val="00A53C70"/>
    <w:rsid w:val="00A54BFE"/>
    <w:rsid w:val="00A558C6"/>
    <w:rsid w:val="00A5728A"/>
    <w:rsid w:val="00A57670"/>
    <w:rsid w:val="00A628F3"/>
    <w:rsid w:val="00A65FA6"/>
    <w:rsid w:val="00A66974"/>
    <w:rsid w:val="00A703B3"/>
    <w:rsid w:val="00A71AC8"/>
    <w:rsid w:val="00A725FB"/>
    <w:rsid w:val="00A74269"/>
    <w:rsid w:val="00A75674"/>
    <w:rsid w:val="00A81CF2"/>
    <w:rsid w:val="00A834C7"/>
    <w:rsid w:val="00A840F6"/>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338"/>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1B56"/>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500EC"/>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0BBA"/>
    <w:rsid w:val="00B83275"/>
    <w:rsid w:val="00B8478F"/>
    <w:rsid w:val="00B8581B"/>
    <w:rsid w:val="00B86BD9"/>
    <w:rsid w:val="00B87107"/>
    <w:rsid w:val="00B87221"/>
    <w:rsid w:val="00B92EAC"/>
    <w:rsid w:val="00B93319"/>
    <w:rsid w:val="00B936D5"/>
    <w:rsid w:val="00B95764"/>
    <w:rsid w:val="00B96397"/>
    <w:rsid w:val="00B96532"/>
    <w:rsid w:val="00B97B2E"/>
    <w:rsid w:val="00BA0623"/>
    <w:rsid w:val="00BA09EC"/>
    <w:rsid w:val="00BA0BB0"/>
    <w:rsid w:val="00BA2807"/>
    <w:rsid w:val="00BA482B"/>
    <w:rsid w:val="00BB031B"/>
    <w:rsid w:val="00BB0551"/>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D627C"/>
    <w:rsid w:val="00BE06B9"/>
    <w:rsid w:val="00BE21B5"/>
    <w:rsid w:val="00BE4527"/>
    <w:rsid w:val="00BE6734"/>
    <w:rsid w:val="00BF0BD8"/>
    <w:rsid w:val="00BF15C2"/>
    <w:rsid w:val="00BF2D39"/>
    <w:rsid w:val="00BF3AD9"/>
    <w:rsid w:val="00BF414A"/>
    <w:rsid w:val="00C00238"/>
    <w:rsid w:val="00C01980"/>
    <w:rsid w:val="00C01DC8"/>
    <w:rsid w:val="00C03CF5"/>
    <w:rsid w:val="00C03D46"/>
    <w:rsid w:val="00C05199"/>
    <w:rsid w:val="00C0554D"/>
    <w:rsid w:val="00C064A9"/>
    <w:rsid w:val="00C07298"/>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6C0"/>
    <w:rsid w:val="00C57E4A"/>
    <w:rsid w:val="00C60815"/>
    <w:rsid w:val="00C6135E"/>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051"/>
    <w:rsid w:val="00CA01E2"/>
    <w:rsid w:val="00CA1440"/>
    <w:rsid w:val="00CA28B6"/>
    <w:rsid w:val="00CA3477"/>
    <w:rsid w:val="00CA5C84"/>
    <w:rsid w:val="00CA6053"/>
    <w:rsid w:val="00CA6819"/>
    <w:rsid w:val="00CA6BBF"/>
    <w:rsid w:val="00CB0293"/>
    <w:rsid w:val="00CB260E"/>
    <w:rsid w:val="00CB40D6"/>
    <w:rsid w:val="00CB4163"/>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56CE"/>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ED6"/>
    <w:rsid w:val="00D05F38"/>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1BD"/>
    <w:rsid w:val="00D406DA"/>
    <w:rsid w:val="00D40865"/>
    <w:rsid w:val="00D41790"/>
    <w:rsid w:val="00D423AD"/>
    <w:rsid w:val="00D43C0B"/>
    <w:rsid w:val="00D44FCE"/>
    <w:rsid w:val="00D50A8E"/>
    <w:rsid w:val="00D51608"/>
    <w:rsid w:val="00D53974"/>
    <w:rsid w:val="00D54079"/>
    <w:rsid w:val="00D571CD"/>
    <w:rsid w:val="00D64CBA"/>
    <w:rsid w:val="00D657CE"/>
    <w:rsid w:val="00D65828"/>
    <w:rsid w:val="00D71125"/>
    <w:rsid w:val="00D733C6"/>
    <w:rsid w:val="00D73D26"/>
    <w:rsid w:val="00D74A10"/>
    <w:rsid w:val="00D754C0"/>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47B0"/>
    <w:rsid w:val="00DA6C9E"/>
    <w:rsid w:val="00DA72D4"/>
    <w:rsid w:val="00DB1668"/>
    <w:rsid w:val="00DB3288"/>
    <w:rsid w:val="00DB68C7"/>
    <w:rsid w:val="00DC00F4"/>
    <w:rsid w:val="00DC0EF1"/>
    <w:rsid w:val="00DC1DB7"/>
    <w:rsid w:val="00DC58C8"/>
    <w:rsid w:val="00DC5903"/>
    <w:rsid w:val="00DC6C4A"/>
    <w:rsid w:val="00DD1380"/>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530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44DC"/>
    <w:rsid w:val="00E952F6"/>
    <w:rsid w:val="00E95C36"/>
    <w:rsid w:val="00E970EA"/>
    <w:rsid w:val="00E977F9"/>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4EEC"/>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3F7"/>
    <w:rsid w:val="00F44337"/>
    <w:rsid w:val="00F46FDE"/>
    <w:rsid w:val="00F47C76"/>
    <w:rsid w:val="00F515EE"/>
    <w:rsid w:val="00F52116"/>
    <w:rsid w:val="00F53B50"/>
    <w:rsid w:val="00F54C6A"/>
    <w:rsid w:val="00F57B70"/>
    <w:rsid w:val="00F60038"/>
    <w:rsid w:val="00F60251"/>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0D6"/>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7E8AFEC"/>
  <w15:docId w15:val="{A2002358-7E14-477B-A5DA-3D69547FF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uiPriority w:val="59"/>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Vraz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32343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84EF5-8AAE-4709-BD71-65586679B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3.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7172F6-33ED-48C1-AD13-31BF5E077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792</Words>
  <Characters>4519</Characters>
  <Application>Microsoft Office Word</Application>
  <DocSecurity>0</DocSecurity>
  <Lines>37</Lines>
  <Paragraphs>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Tomáš Kamenský</cp:lastModifiedBy>
  <cp:revision>30</cp:revision>
  <cp:lastPrinted>2006-02-10T13:19:00Z</cp:lastPrinted>
  <dcterms:created xsi:type="dcterms:W3CDTF">2015-06-03T12:52:00Z</dcterms:created>
  <dcterms:modified xsi:type="dcterms:W3CDTF">2021-06-14T08:37:00Z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